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BE" w:rsidRPr="00701095" w:rsidRDefault="00EC20BE" w:rsidP="00EC20BE">
      <w:pPr>
        <w:spacing w:before="120" w:after="120" w:line="240" w:lineRule="auto"/>
        <w:jc w:val="right"/>
        <w:rPr>
          <w:rFonts w:ascii="Calibri" w:eastAsia="Calibri" w:hAnsi="Calibri" w:cs="Times New Roman"/>
          <w:b/>
          <w:bCs/>
          <w:i/>
          <w:iCs/>
          <w:spacing w:val="5"/>
        </w:rPr>
      </w:pPr>
      <w:r w:rsidRPr="00701095">
        <w:rPr>
          <w:rFonts w:ascii="Calibri" w:eastAsia="Calibri" w:hAnsi="Calibri" w:cs="Times New Roman"/>
          <w:b/>
          <w:bCs/>
          <w:i/>
          <w:iCs/>
          <w:spacing w:val="5"/>
        </w:rPr>
        <w:t>ANEXA 1 - MODIFICAREA SDL – GAL</w:t>
      </w:r>
      <w:r>
        <w:rPr>
          <w:rFonts w:ascii="Calibri" w:eastAsia="Calibri" w:hAnsi="Calibri" w:cs="Times New Roman"/>
          <w:b/>
          <w:bCs/>
          <w:i/>
          <w:iCs/>
          <w:spacing w:val="5"/>
        </w:rPr>
        <w:t xml:space="preserve"> Constanta </w:t>
      </w:r>
      <w:r w:rsidR="007C356D">
        <w:rPr>
          <w:rFonts w:ascii="Calibri" w:eastAsia="Calibri" w:hAnsi="Calibri" w:cs="Times New Roman"/>
          <w:b/>
          <w:bCs/>
          <w:i/>
          <w:iCs/>
          <w:spacing w:val="5"/>
        </w:rPr>
        <w:t>Sud</w:t>
      </w:r>
    </w:p>
    <w:p w:rsidR="00EC20BE" w:rsidRPr="00701095" w:rsidRDefault="00EC20BE" w:rsidP="00EC20BE">
      <w:pPr>
        <w:spacing w:before="120" w:after="120" w:line="240" w:lineRule="auto"/>
        <w:jc w:val="right"/>
        <w:rPr>
          <w:rFonts w:ascii="Calibri" w:eastAsia="Calibri" w:hAnsi="Calibri" w:cs="Times New Roman"/>
          <w:b/>
          <w:bCs/>
          <w:i/>
          <w:iCs/>
          <w:spacing w:val="5"/>
          <w:lang w:val="fr-BE"/>
        </w:rPr>
      </w:pPr>
      <w:r w:rsidRPr="00701095">
        <w:rPr>
          <w:rFonts w:ascii="Calibri" w:eastAsia="Calibri" w:hAnsi="Calibri" w:cs="Times New Roman"/>
          <w:b/>
          <w:bCs/>
          <w:i/>
          <w:iCs/>
          <w:spacing w:val="5"/>
        </w:rPr>
        <w:t xml:space="preserve">Data </w:t>
      </w:r>
      <w:r w:rsidR="00504CCF" w:rsidRPr="00504CCF">
        <w:rPr>
          <w:rFonts w:ascii="Calibri" w:eastAsia="Calibri" w:hAnsi="Calibri" w:cs="Times New Roman"/>
          <w:b/>
          <w:bCs/>
          <w:iCs/>
          <w:color w:val="000000" w:themeColor="text1"/>
          <w:spacing w:val="5"/>
        </w:rPr>
        <w:t>28.07.2021</w:t>
      </w:r>
    </w:p>
    <w:p w:rsidR="00EC20BE" w:rsidRPr="00701095" w:rsidRDefault="00EC20BE" w:rsidP="0002592B">
      <w:pPr>
        <w:tabs>
          <w:tab w:val="left" w:pos="3915"/>
        </w:tabs>
        <w:spacing w:after="0" w:line="240" w:lineRule="auto"/>
        <w:contextualSpacing/>
        <w:jc w:val="both"/>
        <w:rPr>
          <w:rFonts w:ascii="Trebuchet MS" w:eastAsia="Times New Roman" w:hAnsi="Trebuchet MS" w:cs="Times New Roman"/>
          <w:bCs/>
          <w:sz w:val="24"/>
          <w:szCs w:val="24"/>
          <w:lang w:eastAsia="ro-RO"/>
        </w:rPr>
      </w:pPr>
    </w:p>
    <w:p w:rsidR="00EC20BE" w:rsidRPr="00701095" w:rsidRDefault="00EC20BE" w:rsidP="00EC20BE">
      <w:pPr>
        <w:numPr>
          <w:ilvl w:val="0"/>
          <w:numId w:val="1"/>
        </w:numPr>
        <w:spacing w:before="120" w:after="0" w:line="240" w:lineRule="auto"/>
        <w:ind w:left="284" w:hanging="284"/>
        <w:contextualSpacing/>
        <w:jc w:val="both"/>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TIPUL PROPUNERII DE MODIFICARE A SDL</w:t>
      </w:r>
      <w:r w:rsidRPr="00701095">
        <w:rPr>
          <w:rFonts w:ascii="Trebuchet MS" w:eastAsia="Times New Roman" w:hAnsi="Trebuchet MS" w:cs="Times New Roman"/>
          <w:b/>
          <w:bCs/>
          <w:szCs w:val="24"/>
          <w:vertAlign w:val="superscript"/>
          <w:lang w:eastAsia="ro-RO"/>
        </w:rPr>
        <w:footnoteReference w:id="1"/>
      </w:r>
    </w:p>
    <w:p w:rsidR="00EC20BE" w:rsidRPr="00701095" w:rsidRDefault="00EC20BE" w:rsidP="00EC20BE">
      <w:pPr>
        <w:spacing w:before="120" w:after="0" w:line="240" w:lineRule="auto"/>
        <w:ind w:left="284"/>
        <w:contextualSpacing/>
        <w:jc w:val="both"/>
        <w:rPr>
          <w:rFonts w:ascii="Trebuchet MS" w:eastAsia="Times New Roman" w:hAnsi="Trebuchet MS" w:cs="Times New Roman"/>
          <w:b/>
          <w:bCs/>
          <w:szCs w:val="24"/>
          <w:lang w:eastAsia="ro-RO"/>
        </w:rPr>
      </w:pPr>
    </w:p>
    <w:tbl>
      <w:tblPr>
        <w:tblStyle w:val="TableGrid"/>
        <w:tblW w:w="9214" w:type="dxa"/>
        <w:tblInd w:w="-5" w:type="dxa"/>
        <w:tblLook w:val="04A0" w:firstRow="1" w:lastRow="0" w:firstColumn="1" w:lastColumn="0" w:noHBand="0" w:noVBand="1"/>
      </w:tblPr>
      <w:tblGrid>
        <w:gridCol w:w="6946"/>
        <w:gridCol w:w="2268"/>
      </w:tblGrid>
      <w:tr w:rsidR="00EC20BE" w:rsidRPr="00701095" w:rsidTr="008B77CB">
        <w:trPr>
          <w:trHeight w:val="326"/>
        </w:trPr>
        <w:tc>
          <w:tcPr>
            <w:tcW w:w="6946" w:type="dxa"/>
          </w:tcPr>
          <w:p w:rsidR="00EC20BE" w:rsidRDefault="00EC20BE" w:rsidP="008B77CB">
            <w:pPr>
              <w:spacing w:before="120"/>
              <w:contextualSpacing/>
              <w:jc w:val="both"/>
              <w:rPr>
                <w:rFonts w:ascii="Trebuchet MS" w:eastAsia="Times New Roman" w:hAnsi="Trebuchet MS" w:cs="Times New Roman"/>
                <w:b/>
                <w:bCs/>
                <w:noProof/>
                <w:szCs w:val="24"/>
                <w:lang w:eastAsia="ro-RO"/>
              </w:rPr>
            </w:pPr>
          </w:p>
          <w:p w:rsidR="00EC20BE" w:rsidRPr="00701095" w:rsidRDefault="00EC20BE" w:rsidP="008B77CB">
            <w:pPr>
              <w:spacing w:before="120"/>
              <w:contextualSpacing/>
              <w:jc w:val="both"/>
              <w:rPr>
                <w:rFonts w:ascii="Trebuchet MS" w:eastAsia="Times New Roman" w:hAnsi="Trebuchet MS" w:cs="Times New Roman"/>
                <w:b/>
                <w:bCs/>
                <w:noProof/>
                <w:szCs w:val="24"/>
                <w:lang w:eastAsia="ro-RO"/>
              </w:rPr>
            </w:pPr>
            <w:r w:rsidRPr="00701095">
              <w:rPr>
                <w:rFonts w:ascii="Trebuchet MS" w:eastAsia="Times New Roman" w:hAnsi="Trebuchet MS" w:cs="Times New Roman"/>
                <w:b/>
                <w:bCs/>
                <w:noProof/>
                <w:szCs w:val="24"/>
                <w:lang w:eastAsia="ro-RO"/>
              </w:rPr>
              <w:t>Tipul modificării</w:t>
            </w:r>
          </w:p>
        </w:tc>
        <w:tc>
          <w:tcPr>
            <w:tcW w:w="2268" w:type="dxa"/>
          </w:tcPr>
          <w:p w:rsidR="00EC20BE" w:rsidRPr="00701095" w:rsidRDefault="00EC20BE" w:rsidP="008B77CB">
            <w:pPr>
              <w:spacing w:before="120"/>
              <w:contextualSpacing/>
              <w:jc w:val="both"/>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Numărul modificării solicitate</w:t>
            </w:r>
            <w:r w:rsidRPr="00701095">
              <w:rPr>
                <w:rFonts w:ascii="Trebuchet MS" w:eastAsia="Times New Roman" w:hAnsi="Trebuchet MS" w:cs="Times New Roman"/>
                <w:b/>
                <w:bCs/>
                <w:szCs w:val="24"/>
                <w:vertAlign w:val="superscript"/>
                <w:lang w:eastAsia="ro-RO"/>
              </w:rPr>
              <w:footnoteReference w:id="2"/>
            </w:r>
            <w:r w:rsidRPr="00701095">
              <w:rPr>
                <w:rFonts w:ascii="Trebuchet MS" w:eastAsia="Times New Roman" w:hAnsi="Trebuchet MS" w:cs="Times New Roman"/>
                <w:b/>
                <w:bCs/>
                <w:szCs w:val="24"/>
                <w:lang w:eastAsia="ro-RO"/>
              </w:rPr>
              <w:t xml:space="preserve"> în anul curent</w:t>
            </w:r>
          </w:p>
        </w:tc>
      </w:tr>
      <w:tr w:rsidR="00EC20BE" w:rsidRPr="00701095" w:rsidTr="008B77CB">
        <w:trPr>
          <w:trHeight w:val="406"/>
        </w:trPr>
        <w:tc>
          <w:tcPr>
            <w:tcW w:w="6946" w:type="dxa"/>
            <w:vAlign w:val="bottom"/>
          </w:tcPr>
          <w:p w:rsidR="00EC20BE" w:rsidRPr="00701095" w:rsidRDefault="00EC20BE" w:rsidP="008B77CB">
            <w:pPr>
              <w:spacing w:before="24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1312" behindDoc="0" locked="0" layoutInCell="1" allowOverlap="1" wp14:anchorId="35836C3F" wp14:editId="0DDC8BAD">
                      <wp:simplePos x="0" y="0"/>
                      <wp:positionH relativeFrom="column">
                        <wp:posOffset>23495</wp:posOffset>
                      </wp:positionH>
                      <wp:positionV relativeFrom="paragraph">
                        <wp:posOffset>-80010</wp:posOffset>
                      </wp:positionV>
                      <wp:extent cx="2000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04EB03" id="Rectangle 7" o:spid="_x0000_s1026" style="position:absolute;margin-left:1.85pt;margin-top:-6.3pt;width:15.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AUewIAABQFAAAOAAAAZHJzL2Uyb0RvYy54bWysVMlu2zAQvRfoPxC8N5KNpE6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" fillcolor="window" strokecolor="windowText" strokeweight="1pt"/>
                  </w:pict>
                </mc:Fallback>
              </mc:AlternateContent>
            </w:r>
            <w:r w:rsidRPr="00701095">
              <w:rPr>
                <w:rFonts w:ascii="Trebuchet MS" w:eastAsia="Times New Roman" w:hAnsi="Trebuchet MS" w:cs="Times New Roman"/>
                <w:bCs/>
                <w:szCs w:val="24"/>
                <w:lang w:eastAsia="ro-RO"/>
              </w:rPr>
              <w:t>Modificare simplă  - conform pct.1</w:t>
            </w:r>
          </w:p>
        </w:tc>
        <w:tc>
          <w:tcPr>
            <w:tcW w:w="2268" w:type="dxa"/>
          </w:tcPr>
          <w:p w:rsidR="00EC20BE" w:rsidRPr="00701095" w:rsidRDefault="00EC20BE" w:rsidP="008B77CB">
            <w:pPr>
              <w:spacing w:before="120"/>
              <w:contextualSpacing/>
              <w:jc w:val="both"/>
              <w:rPr>
                <w:rFonts w:ascii="Trebuchet MS" w:eastAsia="Times New Roman" w:hAnsi="Trebuchet MS" w:cs="Times New Roman"/>
                <w:b/>
                <w:bCs/>
                <w:szCs w:val="24"/>
                <w:lang w:eastAsia="ro-RO"/>
              </w:rPr>
            </w:pPr>
          </w:p>
        </w:tc>
      </w:tr>
      <w:tr w:rsidR="00EC20BE" w:rsidRPr="00701095" w:rsidTr="008B77CB">
        <w:trPr>
          <w:trHeight w:val="406"/>
        </w:trPr>
        <w:tc>
          <w:tcPr>
            <w:tcW w:w="6946" w:type="dxa"/>
            <w:vAlign w:val="bottom"/>
          </w:tcPr>
          <w:p w:rsidR="00EC20BE" w:rsidRPr="00701095" w:rsidRDefault="00EC20BE" w:rsidP="008B77CB">
            <w:pPr>
              <w:spacing w:before="120"/>
              <w:contextualSpacing/>
              <w:jc w:val="center"/>
              <w:rPr>
                <w:rFonts w:ascii="Trebuchet MS" w:eastAsia="Times New Roman" w:hAnsi="Trebuchet MS" w:cs="Times New Roman"/>
                <w:b/>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59264" behindDoc="0" locked="0" layoutInCell="1" allowOverlap="1" wp14:anchorId="60E716B4" wp14:editId="1C5EF3B3">
                      <wp:simplePos x="0" y="0"/>
                      <wp:positionH relativeFrom="column">
                        <wp:posOffset>31750</wp:posOffset>
                      </wp:positionH>
                      <wp:positionV relativeFrom="paragraph">
                        <wp:posOffset>-71755</wp:posOffset>
                      </wp:positionV>
                      <wp:extent cx="200025" cy="1905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90500"/>
                              </a:xfrm>
                              <a:prstGeom prst="rect">
                                <a:avLst/>
                              </a:prstGeom>
                              <a:solidFill>
                                <a:schemeClr val="bg1"/>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D5EAB" id="Rectangle 4" o:spid="_x0000_s1026" style="position:absolute;margin-left:2.5pt;margin-top:-5.65pt;width:15.7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" fillcolor="white [3212]" strokecolor="windowText" strokeweight="1pt"/>
                  </w:pict>
                </mc:Fallback>
              </mc:AlternateContent>
            </w:r>
            <w:r w:rsidRPr="00701095">
              <w:rPr>
                <w:rFonts w:ascii="Trebuchet MS" w:eastAsia="Times New Roman" w:hAnsi="Trebuchet MS" w:cs="Times New Roman"/>
                <w:bCs/>
                <w:szCs w:val="24"/>
                <w:lang w:eastAsia="ro-RO"/>
              </w:rPr>
              <w:t>Modificare complexă - conform pct.2</w:t>
            </w:r>
          </w:p>
        </w:tc>
        <w:tc>
          <w:tcPr>
            <w:tcW w:w="2268" w:type="dxa"/>
          </w:tcPr>
          <w:p w:rsidR="00EC20BE" w:rsidRPr="00701095" w:rsidRDefault="00EC20BE" w:rsidP="008B77CB">
            <w:pPr>
              <w:spacing w:before="120"/>
              <w:contextualSpacing/>
              <w:jc w:val="both"/>
              <w:rPr>
                <w:rFonts w:ascii="Trebuchet MS" w:eastAsia="Times New Roman" w:hAnsi="Trebuchet MS" w:cs="Times New Roman"/>
                <w:b/>
                <w:bCs/>
                <w:szCs w:val="24"/>
                <w:lang w:eastAsia="ro-RO"/>
              </w:rPr>
            </w:pPr>
          </w:p>
        </w:tc>
      </w:tr>
      <w:tr w:rsidR="00EC20BE" w:rsidRPr="00701095" w:rsidTr="008B77CB">
        <w:trPr>
          <w:trHeight w:val="406"/>
        </w:trPr>
        <w:tc>
          <w:tcPr>
            <w:tcW w:w="6946" w:type="dxa"/>
            <w:vAlign w:val="bottom"/>
          </w:tcPr>
          <w:p w:rsidR="00EC20BE" w:rsidRPr="00701095" w:rsidRDefault="00EC20BE" w:rsidP="008B77CB">
            <w:pPr>
              <w:spacing w:before="12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0288" behindDoc="0" locked="0" layoutInCell="1" allowOverlap="1" wp14:anchorId="01B7DA9F" wp14:editId="054AA8E8">
                      <wp:simplePos x="0" y="0"/>
                      <wp:positionH relativeFrom="column">
                        <wp:posOffset>22225</wp:posOffset>
                      </wp:positionH>
                      <wp:positionV relativeFrom="paragraph">
                        <wp:posOffset>-53975</wp:posOffset>
                      </wp:positionV>
                      <wp:extent cx="2000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00025" cy="19050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B0188" id="Rectangle 6" o:spid="_x0000_s1026" style="position:absolute;margin-left:1.75pt;margin-top:-4.25pt;width:15.7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" fillcolor="red" strokecolor="windowText" strokeweight="1pt"/>
                  </w:pict>
                </mc:Fallback>
              </mc:AlternateContent>
            </w:r>
            <w:r w:rsidRPr="00701095">
              <w:rPr>
                <w:rFonts w:ascii="Trebuchet MS" w:eastAsia="Times New Roman" w:hAnsi="Trebuchet MS" w:cs="Times New Roman"/>
                <w:bCs/>
                <w:szCs w:val="24"/>
                <w:lang w:eastAsia="ro-RO"/>
              </w:rPr>
              <w:t>Modificare legislativă și/sau administrativă - conform pct.3</w:t>
            </w:r>
          </w:p>
        </w:tc>
        <w:tc>
          <w:tcPr>
            <w:tcW w:w="2268" w:type="dxa"/>
          </w:tcPr>
          <w:p w:rsidR="00EC20BE" w:rsidRPr="00701095" w:rsidRDefault="00504CCF" w:rsidP="008B77CB">
            <w:pPr>
              <w:spacing w:before="120"/>
              <w:contextualSpacing/>
              <w:jc w:val="both"/>
              <w:rPr>
                <w:rFonts w:ascii="Trebuchet MS" w:eastAsia="Times New Roman" w:hAnsi="Trebuchet MS" w:cs="Times New Roman"/>
                <w:b/>
                <w:bCs/>
                <w:szCs w:val="24"/>
                <w:lang w:eastAsia="ro-RO"/>
              </w:rPr>
            </w:pPr>
            <w:r>
              <w:rPr>
                <w:rFonts w:ascii="Trebuchet MS" w:eastAsia="Times New Roman" w:hAnsi="Trebuchet MS" w:cs="Times New Roman"/>
                <w:b/>
                <w:bCs/>
                <w:szCs w:val="24"/>
                <w:lang w:eastAsia="ro-RO"/>
              </w:rPr>
              <w:t>1/2021</w:t>
            </w:r>
          </w:p>
        </w:tc>
      </w:tr>
    </w:tbl>
    <w:p w:rsidR="00EC20BE" w:rsidRPr="00701095" w:rsidRDefault="00EC20BE" w:rsidP="00EC20BE">
      <w:pPr>
        <w:spacing w:after="0"/>
        <w:jc w:val="both"/>
        <w:rPr>
          <w:rFonts w:ascii="Trebuchet MS" w:eastAsia="Calibri" w:hAnsi="Trebuchet MS" w:cs="Times New Roman"/>
          <w:szCs w:val="24"/>
          <w:lang w:val="fr-BE"/>
        </w:rPr>
      </w:pPr>
    </w:p>
    <w:p w:rsidR="00EC20BE" w:rsidRDefault="00EC20BE" w:rsidP="00EC20BE">
      <w:pPr>
        <w:rPr>
          <w:rFonts w:ascii="Trebuchet MS" w:eastAsia="Times New Roman" w:hAnsi="Trebuchet MS" w:cs="Times New Roman"/>
          <w:b/>
          <w:bCs/>
          <w:szCs w:val="24"/>
          <w:lang w:eastAsia="ro-RO"/>
        </w:rPr>
      </w:pPr>
    </w:p>
    <w:p w:rsidR="00EC20BE" w:rsidRPr="00701095" w:rsidRDefault="00EC20BE" w:rsidP="00EC20BE">
      <w:pPr>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II.  DESCRIEREA MODIFICĂRILOR SOLICITATE</w:t>
      </w:r>
      <w:r w:rsidRPr="00701095">
        <w:rPr>
          <w:rFonts w:ascii="Trebuchet MS" w:eastAsia="Times New Roman" w:hAnsi="Trebuchet MS" w:cs="Times New Roman"/>
          <w:b/>
          <w:bCs/>
          <w:szCs w:val="24"/>
          <w:vertAlign w:val="superscript"/>
          <w:lang w:eastAsia="ro-RO"/>
        </w:rPr>
        <w:footnoteReference w:id="3"/>
      </w:r>
    </w:p>
    <w:p w:rsidR="00504CCF" w:rsidRPr="00504CCF" w:rsidRDefault="00EC20BE" w:rsidP="00504CCF">
      <w:pPr>
        <w:pStyle w:val="ListParagraph"/>
        <w:numPr>
          <w:ilvl w:val="0"/>
          <w:numId w:val="3"/>
        </w:numPr>
        <w:rPr>
          <w:rFonts w:ascii="Trebuchet MS" w:eastAsia="Times New Roman" w:hAnsi="Trebuchet MS"/>
          <w:b/>
          <w:bCs/>
          <w:szCs w:val="24"/>
          <w:lang w:val="en-US" w:eastAsia="ro-RO"/>
        </w:rPr>
      </w:pPr>
      <w:r w:rsidRPr="00504CCF">
        <w:rPr>
          <w:rFonts w:ascii="Trebuchet MS" w:eastAsia="Times New Roman" w:hAnsi="Trebuchet MS"/>
          <w:b/>
          <w:bCs/>
          <w:szCs w:val="24"/>
          <w:lang w:val="en-US" w:eastAsia="ro-RO"/>
        </w:rPr>
        <w:t xml:space="preserve">DENUMIREA MODIFICĂRII: </w:t>
      </w:r>
      <w:r w:rsidR="00504CCF" w:rsidRPr="00504CCF">
        <w:rPr>
          <w:rFonts w:ascii="Trebuchet MS" w:eastAsia="Times New Roman" w:hAnsi="Trebuchet MS"/>
          <w:b/>
          <w:bCs/>
          <w:szCs w:val="24"/>
          <w:lang w:val="en-US" w:eastAsia="ro-RO"/>
        </w:rPr>
        <w:t>Modificări administrative – actualizare SDL cu legislatia europeana si nationala aplicabila , conform pct. 3, litera d.</w:t>
      </w:r>
    </w:p>
    <w:p w:rsidR="00EC20BE" w:rsidRPr="00701095" w:rsidRDefault="00EC20BE" w:rsidP="00504CCF">
      <w:pPr>
        <w:ind w:left="720"/>
        <w:contextualSpacing/>
        <w:rPr>
          <w:rFonts w:ascii="Trebuchet MS" w:eastAsia="Times New Roman" w:hAnsi="Trebuchet MS" w:cs="Times New Roman"/>
          <w:b/>
          <w:bCs/>
          <w:szCs w:val="24"/>
          <w:lang w:val="en-US" w:eastAsia="ro-RO"/>
        </w:rPr>
      </w:pPr>
    </w:p>
    <w:p w:rsidR="00EC20BE" w:rsidRPr="00701095" w:rsidRDefault="00EC20BE" w:rsidP="00EC20BE">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lang w:val="fr-BE"/>
        </w:rPr>
      </w:pPr>
      <w:r w:rsidRPr="00701095">
        <w:rPr>
          <w:rFonts w:ascii="Trebuchet MS" w:eastAsia="Times New Roman" w:hAnsi="Trebuchet MS" w:cs="Times New Roman"/>
          <w:noProof/>
          <w:color w:val="000000"/>
          <w:szCs w:val="24"/>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61"/>
      </w:tblGrid>
      <w:tr w:rsidR="00192C75" w:rsidRPr="00192C75" w:rsidTr="008B77CB">
        <w:trPr>
          <w:trHeight w:val="293"/>
        </w:trPr>
        <w:tc>
          <w:tcPr>
            <w:tcW w:w="5000" w:type="pct"/>
            <w:shd w:val="clear" w:color="auto" w:fill="auto"/>
          </w:tcPr>
          <w:p w:rsidR="00504CCF" w:rsidRDefault="00504CCF" w:rsidP="00504CCF">
            <w:pPr>
              <w:spacing w:after="0" w:line="240" w:lineRule="auto"/>
              <w:jc w:val="both"/>
              <w:rPr>
                <w:rFonts w:ascii="Trebuchet MS" w:eastAsia="Times New Roman" w:hAnsi="Trebuchet MS" w:cs="Times New Roman"/>
                <w:szCs w:val="24"/>
                <w:lang w:val="it-CH"/>
              </w:rPr>
            </w:pPr>
            <w:r>
              <w:rPr>
                <w:rFonts w:ascii="Trebuchet MS" w:eastAsia="Times New Roman" w:hAnsi="Trebuchet MS" w:cs="Times New Roman"/>
                <w:szCs w:val="24"/>
                <w:lang w:val="it-CH"/>
              </w:rPr>
              <w:t>Conform Notificarii DGDR AM PNDR nr 221353 din 08.07.2021, in urma aprobarii Raportului privind rezultatul evaluarii implementarii SDL – bonusarea suplimentara a GAL-urilor, Asociatia Grup de Actiune Locala Constanta Sud beneficiaza de o suplimentare a alocarii financiare a SDL in valoare de 145.947,00 euro.</w:t>
            </w:r>
          </w:p>
          <w:p w:rsidR="00504CCF" w:rsidRDefault="00504CCF" w:rsidP="00504CCF">
            <w:pPr>
              <w:spacing w:after="0" w:line="240" w:lineRule="auto"/>
              <w:jc w:val="both"/>
              <w:rPr>
                <w:rFonts w:ascii="Trebuchet MS" w:eastAsia="Times New Roman" w:hAnsi="Trebuchet MS" w:cs="Times New Roman"/>
                <w:szCs w:val="24"/>
                <w:lang w:val="it-CH"/>
              </w:rPr>
            </w:pPr>
            <w:r>
              <w:rPr>
                <w:rFonts w:ascii="Trebuchet MS" w:eastAsia="Times New Roman" w:hAnsi="Trebuchet MS" w:cs="Times New Roman"/>
                <w:szCs w:val="24"/>
                <w:lang w:val="it-CH"/>
              </w:rPr>
              <w:t xml:space="preserve">Distribuirea sumelor se va face atat in cadrul masurilor aferente submasurii 19.2 din SDL, cat si catre cheltuielile de functionare si animare aferente submasurii 19.4, astfel: </w:t>
            </w:r>
          </w:p>
          <w:p w:rsidR="00504CCF" w:rsidRDefault="00504CCF" w:rsidP="00504CCF">
            <w:pPr>
              <w:pStyle w:val="ListParagraph"/>
              <w:numPr>
                <w:ilvl w:val="0"/>
                <w:numId w:val="10"/>
              </w:numPr>
              <w:spacing w:after="0" w:line="240" w:lineRule="auto"/>
              <w:jc w:val="both"/>
              <w:rPr>
                <w:rFonts w:ascii="Trebuchet MS" w:eastAsia="Times New Roman" w:hAnsi="Trebuchet MS"/>
                <w:szCs w:val="24"/>
                <w:lang w:val="it-CH"/>
              </w:rPr>
            </w:pPr>
            <w:r>
              <w:rPr>
                <w:rFonts w:ascii="Trebuchet MS" w:eastAsia="Times New Roman" w:hAnsi="Trebuchet MS"/>
                <w:szCs w:val="24"/>
                <w:lang w:val="it-CH"/>
              </w:rPr>
              <w:t>sM 19.2 – in cadrul masurii M4/6A in valoare de 116.757,60 euro , reprezentand un procent de 80% din total suplimentare;</w:t>
            </w:r>
          </w:p>
          <w:p w:rsidR="00504CCF" w:rsidRPr="004846E0" w:rsidRDefault="00504CCF" w:rsidP="00504CCF">
            <w:pPr>
              <w:pStyle w:val="ListParagraph"/>
              <w:numPr>
                <w:ilvl w:val="0"/>
                <w:numId w:val="10"/>
              </w:numPr>
              <w:spacing w:after="0" w:line="240" w:lineRule="auto"/>
              <w:jc w:val="both"/>
              <w:rPr>
                <w:rFonts w:ascii="Trebuchet MS" w:eastAsia="Times New Roman" w:hAnsi="Trebuchet MS"/>
                <w:szCs w:val="24"/>
                <w:lang w:val="it-CH"/>
              </w:rPr>
            </w:pPr>
            <w:r>
              <w:rPr>
                <w:rFonts w:ascii="Trebuchet MS" w:eastAsia="Times New Roman" w:hAnsi="Trebuchet MS"/>
                <w:szCs w:val="24"/>
                <w:lang w:val="it-CH"/>
              </w:rPr>
              <w:t>sM 19.4 – valoarea de 29.189,40 euro , reprezentand un procent de 20% din total suplimentare.</w:t>
            </w:r>
          </w:p>
          <w:p w:rsidR="001A0EDA" w:rsidRDefault="008742FA" w:rsidP="00C51B58">
            <w:pPr>
              <w:spacing w:after="0" w:line="240" w:lineRule="auto"/>
              <w:jc w:val="both"/>
              <w:rPr>
                <w:ins w:id="0" w:author="Ioana" w:date="2021-08-09T15:12:00Z"/>
                <w:rFonts w:ascii="Trebuchet MS" w:hAnsi="Trebuchet MS"/>
                <w:noProof/>
              </w:rPr>
            </w:pPr>
            <w:ins w:id="1" w:author="Ioana" w:date="2021-08-09T14:51:00Z">
              <w:r>
                <w:rPr>
                  <w:rFonts w:ascii="Trebuchet MS" w:hAnsi="Trebuchet MS"/>
                  <w:noProof/>
                </w:rPr>
                <w:t xml:space="preserve">Necesitatea alocării sumelor provenite din bonusare în cadrul măsurii M4/6A survine ca urmare a interesului fermierilor arătat atât în perioada anterioară în care au fost depuse mai multe proiecte decât sumele aferente măsurii, cât și în prezent. În prezent în cadrul măsurii M4/6A bugetul este epuizat, buget din care au fost selectate 2 proiecte cu o valoare totală de </w:t>
              </w:r>
            </w:ins>
            <w:ins w:id="2" w:author="Ioana" w:date="2021-08-09T15:02:00Z">
              <w:r w:rsidR="00C51B58">
                <w:rPr>
                  <w:rFonts w:ascii="Trebuchet MS" w:hAnsi="Trebuchet MS"/>
                  <w:noProof/>
                </w:rPr>
                <w:t>210.153</w:t>
              </w:r>
            </w:ins>
            <w:ins w:id="3" w:author="Ioana" w:date="2021-08-09T14:51:00Z">
              <w:r>
                <w:rPr>
                  <w:rFonts w:ascii="Trebuchet MS" w:hAnsi="Trebuchet MS"/>
                  <w:noProof/>
                </w:rPr>
                <w:t xml:space="preserve"> euro, iar valoarea inițială alocată sesiunii fiind de </w:t>
              </w:r>
            </w:ins>
            <w:ins w:id="4" w:author="Ioana" w:date="2021-08-09T15:03:00Z">
              <w:r w:rsidR="00C51B58">
                <w:rPr>
                  <w:rFonts w:ascii="Trebuchet MS" w:hAnsi="Trebuchet MS"/>
                  <w:noProof/>
                </w:rPr>
                <w:t>214.005,,02</w:t>
              </w:r>
            </w:ins>
            <w:ins w:id="5" w:author="Ioana" w:date="2021-08-09T14:51:00Z">
              <w:r w:rsidR="000B73CC">
                <w:rPr>
                  <w:rFonts w:ascii="Trebuchet MS" w:hAnsi="Trebuchet MS"/>
                  <w:noProof/>
                </w:rPr>
                <w:t xml:space="preserve"> euro. </w:t>
              </w:r>
            </w:ins>
            <w:ins w:id="6" w:author="Ioana" w:date="2021-08-10T08:28:00Z">
              <w:r w:rsidR="000B73CC">
                <w:rPr>
                  <w:rFonts w:ascii="Trebuchet MS" w:hAnsi="Trebuchet MS"/>
                  <w:noProof/>
                </w:rPr>
                <w:t>D</w:t>
              </w:r>
            </w:ins>
            <w:ins w:id="7" w:author="Ioana" w:date="2021-08-09T15:08:00Z">
              <w:r w:rsidR="00C51B58">
                <w:rPr>
                  <w:rFonts w:ascii="Trebuchet MS" w:hAnsi="Trebuchet MS"/>
                  <w:noProof/>
                </w:rPr>
                <w:t xml:space="preserve">iferenta ramasa de 3.852,02 euro este insuficienta </w:t>
              </w:r>
            </w:ins>
            <w:ins w:id="8" w:author="Ioana" w:date="2021-08-09T15:07:00Z">
              <w:r w:rsidR="00C51B58">
                <w:rPr>
                  <w:rFonts w:ascii="Trebuchet MS" w:hAnsi="Trebuchet MS"/>
                  <w:noProof/>
                </w:rPr>
                <w:t xml:space="preserve"> </w:t>
              </w:r>
            </w:ins>
            <w:ins w:id="9" w:author="Ioana" w:date="2021-08-09T15:11:00Z">
              <w:r w:rsidR="00C51B58">
                <w:rPr>
                  <w:rFonts w:ascii="Trebuchet MS" w:hAnsi="Trebuchet MS"/>
                  <w:noProof/>
                </w:rPr>
                <w:t>pentru finantarea unui alt proiect.</w:t>
              </w:r>
            </w:ins>
          </w:p>
          <w:p w:rsidR="00C51B58" w:rsidRPr="00D52673" w:rsidRDefault="00C51B58" w:rsidP="00C51B58">
            <w:pPr>
              <w:spacing w:after="0" w:line="240" w:lineRule="auto"/>
              <w:jc w:val="both"/>
              <w:rPr>
                <w:rFonts w:ascii="Trebuchet MS" w:eastAsia="Times New Roman" w:hAnsi="Trebuchet MS"/>
                <w:color w:val="FF0000"/>
                <w:szCs w:val="24"/>
                <w:lang w:bidi="lo-LA"/>
              </w:rPr>
            </w:pPr>
            <w:ins w:id="10" w:author="Ioana" w:date="2021-08-09T15:12:00Z">
              <w:r>
                <w:rPr>
                  <w:rFonts w:ascii="Trebuchet MS" w:hAnsi="Trebuchet MS"/>
                  <w:noProof/>
                </w:rPr>
                <w:t>Asociatia Grup de Actiune Locala Constanta Sud intentioneaza sa lanseze sesiunea de depunere proiecte aferenta masurii</w:t>
              </w:r>
            </w:ins>
            <w:ins w:id="11" w:author="Ioana" w:date="2021-08-09T15:15:00Z">
              <w:r w:rsidR="00CB1EFA">
                <w:rPr>
                  <w:rFonts w:ascii="Trebuchet MS" w:hAnsi="Trebuchet MS"/>
                  <w:noProof/>
                </w:rPr>
                <w:t xml:space="preserve"> M4/6A </w:t>
              </w:r>
            </w:ins>
            <w:ins w:id="12" w:author="Ioana" w:date="2021-08-10T08:24:00Z">
              <w:r w:rsidR="000B73CC">
                <w:rPr>
                  <w:rFonts w:ascii="Trebuchet MS" w:hAnsi="Trebuchet MS"/>
                  <w:noProof/>
                </w:rPr>
                <w:t>in ultimul trimestru din anul 2021.</w:t>
              </w:r>
            </w:ins>
            <w:bookmarkStart w:id="13" w:name="_GoBack"/>
            <w:bookmarkEnd w:id="13"/>
          </w:p>
        </w:tc>
      </w:tr>
    </w:tbl>
    <w:p w:rsidR="00EC20BE" w:rsidRPr="00701095" w:rsidRDefault="00EC20BE" w:rsidP="00EC20BE">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lang w:val="fr-BE"/>
        </w:rPr>
      </w:pPr>
      <w:r w:rsidRPr="00701095">
        <w:rPr>
          <w:rFonts w:ascii="Trebuchet MS" w:eastAsia="Times New Roman" w:hAnsi="Trebuchet MS" w:cs="Times New Roman"/>
          <w:noProof/>
          <w:color w:val="000000"/>
          <w:szCs w:val="24"/>
          <w:u w:val="single"/>
          <w:lang w:val="fr-BE"/>
        </w:rPr>
        <w:lastRenderedPageBreak/>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62"/>
      </w:tblGrid>
      <w:tr w:rsidR="00D52673" w:rsidRPr="00D52673" w:rsidTr="008B77CB">
        <w:tc>
          <w:tcPr>
            <w:tcW w:w="5000" w:type="pct"/>
            <w:shd w:val="clear" w:color="auto" w:fill="auto"/>
          </w:tcPr>
          <w:p w:rsidR="00504CCF" w:rsidRDefault="00504CCF" w:rsidP="00504CCF">
            <w:pPr>
              <w:spacing w:after="240" w:line="240" w:lineRule="auto"/>
              <w:contextualSpacing/>
              <w:jc w:val="both"/>
              <w:rPr>
                <w:rFonts w:ascii="Trebuchet MS" w:eastAsia="Times New Roman" w:hAnsi="Trebuchet MS" w:cs="Times New Roman"/>
                <w:noProof/>
                <w:szCs w:val="24"/>
              </w:rPr>
            </w:pPr>
            <w:r>
              <w:rPr>
                <w:rFonts w:ascii="Trebuchet MS" w:eastAsia="Times New Roman" w:hAnsi="Trebuchet MS" w:cs="Times New Roman"/>
                <w:noProof/>
                <w:szCs w:val="24"/>
              </w:rPr>
              <w:t>Avand in vedere scopul modificarii Strategiei de Dezvoltare Locala ,  respectiv suplimentarea alocarii financiare a SDL ( sM 19.2 si sM 19.4) cu o valoare de 145.947,00 euro, au intervenit modificari asupra urmatoarelor capitole/sectiuni din actualul SDL:</w:t>
            </w:r>
          </w:p>
          <w:p w:rsidR="00504CCF" w:rsidRDefault="00504CCF" w:rsidP="00504CCF">
            <w:pPr>
              <w:pStyle w:val="ListParagraph"/>
              <w:numPr>
                <w:ilvl w:val="0"/>
                <w:numId w:val="12"/>
              </w:numPr>
              <w:spacing w:after="240" w:line="240" w:lineRule="auto"/>
              <w:jc w:val="both"/>
              <w:rPr>
                <w:rFonts w:ascii="Trebuchet MS" w:eastAsia="Times New Roman" w:hAnsi="Trebuchet MS"/>
                <w:noProof/>
                <w:szCs w:val="24"/>
              </w:rPr>
            </w:pPr>
            <w:r>
              <w:rPr>
                <w:rFonts w:ascii="Trebuchet MS" w:eastAsia="Times New Roman" w:hAnsi="Trebuchet MS"/>
                <w:noProof/>
                <w:szCs w:val="24"/>
              </w:rPr>
              <w:t>Capitolul 10 – Planul de finantare al strategiei:</w:t>
            </w:r>
          </w:p>
          <w:p w:rsidR="00504CCF" w:rsidRDefault="00504CCF" w:rsidP="00504CCF">
            <w:pPr>
              <w:pStyle w:val="ListParagraph"/>
              <w:numPr>
                <w:ilvl w:val="0"/>
                <w:numId w:val="12"/>
              </w:numPr>
              <w:spacing w:after="240" w:line="240" w:lineRule="auto"/>
              <w:jc w:val="both"/>
              <w:rPr>
                <w:rFonts w:ascii="Trebuchet MS" w:eastAsia="Times New Roman" w:hAnsi="Trebuchet MS"/>
                <w:noProof/>
                <w:szCs w:val="24"/>
              </w:rPr>
            </w:pPr>
            <w:r>
              <w:rPr>
                <w:rFonts w:ascii="Trebuchet MS" w:eastAsia="Times New Roman" w:hAnsi="Trebuchet MS"/>
                <w:noProof/>
                <w:szCs w:val="24"/>
              </w:rPr>
              <w:t xml:space="preserve">P6 - </w:t>
            </w:r>
            <w:r w:rsidRPr="00504CCF">
              <w:rPr>
                <w:rFonts w:ascii="Trebuchet MS" w:eastAsia="Times New Roman" w:hAnsi="Trebuchet MS"/>
                <w:noProof/>
                <w:szCs w:val="24"/>
              </w:rPr>
              <w:t>Promovarea incluziunii sociale, a reducerii sărăciei și a dezvoltării economice</w:t>
            </w:r>
            <w:r>
              <w:rPr>
                <w:rFonts w:ascii="Trebuchet MS" w:eastAsia="Times New Roman" w:hAnsi="Trebuchet MS"/>
                <w:noProof/>
                <w:szCs w:val="24"/>
              </w:rPr>
              <w:t xml:space="preserve"> in zonele rurale</w:t>
            </w:r>
            <w:r w:rsidR="001B2456">
              <w:rPr>
                <w:rFonts w:ascii="Trebuchet MS" w:eastAsia="Times New Roman" w:hAnsi="Trebuchet MS"/>
                <w:noProof/>
                <w:szCs w:val="24"/>
              </w:rPr>
              <w:t xml:space="preserve"> = </w:t>
            </w:r>
            <w:del w:id="14" w:author="Ioana" w:date="2021-07-28T13:05:00Z">
              <w:r w:rsidR="001B2456" w:rsidDel="001B2456">
                <w:rPr>
                  <w:rFonts w:ascii="Trebuchet MS" w:eastAsia="Times New Roman" w:hAnsi="Trebuchet MS"/>
                  <w:noProof/>
                  <w:szCs w:val="24"/>
                </w:rPr>
                <w:delText xml:space="preserve">36.61% </w:delText>
              </w:r>
            </w:del>
            <w:ins w:id="15" w:author="Ioana" w:date="2021-07-28T13:06:00Z">
              <w:r w:rsidR="001B2456">
                <w:rPr>
                  <w:rFonts w:ascii="Trebuchet MS" w:eastAsia="Times New Roman" w:hAnsi="Trebuchet MS"/>
                  <w:noProof/>
                  <w:szCs w:val="24"/>
                </w:rPr>
                <w:t>39.51% din bugetul total.</w:t>
              </w:r>
            </w:ins>
          </w:p>
          <w:p w:rsidR="00504CCF" w:rsidRDefault="00504CCF" w:rsidP="00504CCF">
            <w:pPr>
              <w:pStyle w:val="ListParagraph"/>
              <w:numPr>
                <w:ilvl w:val="0"/>
                <w:numId w:val="12"/>
              </w:numPr>
              <w:spacing w:after="240" w:line="240" w:lineRule="auto"/>
              <w:jc w:val="both"/>
              <w:rPr>
                <w:rFonts w:ascii="Trebuchet MS" w:eastAsia="Times New Roman" w:hAnsi="Trebuchet MS"/>
                <w:noProof/>
                <w:szCs w:val="24"/>
              </w:rPr>
            </w:pPr>
            <w:r>
              <w:rPr>
                <w:rFonts w:ascii="Trebuchet MS" w:eastAsia="Times New Roman" w:hAnsi="Trebuchet MS"/>
                <w:noProof/>
                <w:szCs w:val="24"/>
              </w:rPr>
              <w:t xml:space="preserve">Plan de finantare A+B </w:t>
            </w:r>
          </w:p>
          <w:tbl>
            <w:tblPr>
              <w:tblW w:w="8841" w:type="dxa"/>
              <w:tblLook w:val="04A0" w:firstRow="1" w:lastRow="0" w:firstColumn="1" w:lastColumn="0" w:noHBand="0" w:noVBand="1"/>
              <w:tblPrChange w:id="16" w:author="Ioana" w:date="2021-07-29T11:30:00Z">
                <w:tblPr>
                  <w:tblW w:w="8841" w:type="dxa"/>
                  <w:tblLook w:val="04A0" w:firstRow="1" w:lastRow="0" w:firstColumn="1" w:lastColumn="0" w:noHBand="0" w:noVBand="1"/>
                </w:tblPr>
              </w:tblPrChange>
            </w:tblPr>
            <w:tblGrid>
              <w:gridCol w:w="1082"/>
              <w:gridCol w:w="949"/>
              <w:gridCol w:w="876"/>
              <w:gridCol w:w="1132"/>
              <w:gridCol w:w="1513"/>
              <w:gridCol w:w="2109"/>
              <w:gridCol w:w="1180"/>
              <w:tblGridChange w:id="17">
                <w:tblGrid>
                  <w:gridCol w:w="1059"/>
                  <w:gridCol w:w="23"/>
                  <w:gridCol w:w="18"/>
                  <w:gridCol w:w="886"/>
                  <w:gridCol w:w="45"/>
                  <w:gridCol w:w="812"/>
                  <w:gridCol w:w="64"/>
                  <w:gridCol w:w="1132"/>
                  <w:gridCol w:w="61"/>
                  <w:gridCol w:w="192"/>
                  <w:gridCol w:w="1260"/>
                  <w:gridCol w:w="83"/>
                  <w:gridCol w:w="2026"/>
                  <w:gridCol w:w="28"/>
                  <w:gridCol w:w="1152"/>
                </w:tblGrid>
              </w:tblGridChange>
            </w:tblGrid>
            <w:tr w:rsidR="00050260" w:rsidRPr="00504CCF" w:rsidTr="00050260">
              <w:trPr>
                <w:trHeight w:val="1320"/>
                <w:trPrChange w:id="18" w:author="Ioana" w:date="2021-07-29T11:30:00Z">
                  <w:trPr>
                    <w:trHeight w:val="1320"/>
                  </w:trPr>
                </w:trPrChange>
              </w:trPr>
              <w:tc>
                <w:tcPr>
                  <w:tcW w:w="1100" w:type="dxa"/>
                  <w:vMerge w:val="restart"/>
                  <w:tcBorders>
                    <w:top w:val="single" w:sz="4" w:space="0" w:color="7F7F7F"/>
                    <w:left w:val="single" w:sz="4" w:space="0" w:color="7F7F7F"/>
                    <w:bottom w:val="single" w:sz="4" w:space="0" w:color="7F7F7F"/>
                    <w:right w:val="single" w:sz="4" w:space="0" w:color="7F7F7F"/>
                  </w:tcBorders>
                  <w:shd w:val="clear" w:color="000000" w:fill="FFCC99"/>
                  <w:vAlign w:val="bottom"/>
                  <w:hideMark/>
                  <w:tcPrChange w:id="19" w:author="Ioana" w:date="2021-07-29T11:30:00Z">
                    <w:tcPr>
                      <w:tcW w:w="1100" w:type="dxa"/>
                      <w:vMerge w:val="restart"/>
                      <w:tcBorders>
                        <w:top w:val="single" w:sz="4" w:space="0" w:color="7F7F7F"/>
                        <w:left w:val="single" w:sz="4" w:space="0" w:color="7F7F7F"/>
                        <w:bottom w:val="single" w:sz="4" w:space="0" w:color="7F7F7F"/>
                        <w:right w:val="single" w:sz="4" w:space="0" w:color="7F7F7F"/>
                      </w:tcBorders>
                      <w:shd w:val="clear" w:color="000000" w:fill="FFCC99"/>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VALOARE SDL COMPONENTA A+B</w:t>
                  </w:r>
                </w:p>
              </w:tc>
              <w:tc>
                <w:tcPr>
                  <w:tcW w:w="962" w:type="dxa"/>
                  <w:tcBorders>
                    <w:top w:val="single" w:sz="4" w:space="0" w:color="7F7F7F"/>
                    <w:left w:val="nil"/>
                    <w:bottom w:val="single" w:sz="4" w:space="0" w:color="7F7F7F"/>
                    <w:right w:val="single" w:sz="4" w:space="0" w:color="7F7F7F"/>
                  </w:tcBorders>
                  <w:shd w:val="clear" w:color="000000" w:fill="FFCC99"/>
                  <w:vAlign w:val="bottom"/>
                  <w:hideMark/>
                  <w:tcPrChange w:id="20" w:author="Ioana" w:date="2021-07-29T11:30:00Z">
                    <w:tcPr>
                      <w:tcW w:w="962" w:type="dxa"/>
                      <w:gridSpan w:val="3"/>
                      <w:tcBorders>
                        <w:top w:val="single" w:sz="4" w:space="0" w:color="7F7F7F"/>
                        <w:left w:val="nil"/>
                        <w:bottom w:val="single" w:sz="4" w:space="0" w:color="7F7F7F"/>
                        <w:right w:val="single" w:sz="4" w:space="0" w:color="7F7F7F"/>
                      </w:tcBorders>
                      <w:shd w:val="clear" w:color="000000" w:fill="FFCC99"/>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Suprafață TERITORIU GAL</w:t>
                  </w:r>
                </w:p>
              </w:tc>
              <w:tc>
                <w:tcPr>
                  <w:tcW w:w="889" w:type="dxa"/>
                  <w:tcBorders>
                    <w:top w:val="single" w:sz="4" w:space="0" w:color="7F7F7F"/>
                    <w:left w:val="nil"/>
                    <w:bottom w:val="single" w:sz="4" w:space="0" w:color="7F7F7F"/>
                    <w:right w:val="single" w:sz="4" w:space="0" w:color="7F7F7F"/>
                  </w:tcBorders>
                  <w:shd w:val="clear" w:color="000000" w:fill="FFCC99"/>
                  <w:vAlign w:val="bottom"/>
                  <w:hideMark/>
                  <w:tcPrChange w:id="21" w:author="Ioana" w:date="2021-07-29T11:30:00Z">
                    <w:tcPr>
                      <w:tcW w:w="889" w:type="dxa"/>
                      <w:gridSpan w:val="2"/>
                      <w:tcBorders>
                        <w:top w:val="single" w:sz="4" w:space="0" w:color="7F7F7F"/>
                        <w:left w:val="nil"/>
                        <w:bottom w:val="single" w:sz="4" w:space="0" w:color="7F7F7F"/>
                        <w:right w:val="single" w:sz="4" w:space="0" w:color="7F7F7F"/>
                      </w:tcBorders>
                      <w:shd w:val="clear" w:color="000000" w:fill="FFCC99"/>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Populație TERITORIU GAL</w:t>
                  </w:r>
                </w:p>
              </w:tc>
              <w:tc>
                <w:tcPr>
                  <w:tcW w:w="1149" w:type="dxa"/>
                  <w:tcBorders>
                    <w:top w:val="single" w:sz="4" w:space="0" w:color="7F7F7F"/>
                    <w:left w:val="nil"/>
                    <w:bottom w:val="single" w:sz="4" w:space="0" w:color="7F7F7F"/>
                    <w:right w:val="single" w:sz="4" w:space="0" w:color="7F7F7F"/>
                  </w:tcBorders>
                  <w:shd w:val="clear" w:color="000000" w:fill="FFCC99"/>
                  <w:vAlign w:val="bottom"/>
                  <w:hideMark/>
                  <w:tcPrChange w:id="22" w:author="Ioana" w:date="2021-07-29T11:30:00Z">
                    <w:tcPr>
                      <w:tcW w:w="2311" w:type="dxa"/>
                      <w:gridSpan w:val="4"/>
                      <w:tcBorders>
                        <w:top w:val="single" w:sz="4" w:space="0" w:color="7F7F7F"/>
                        <w:left w:val="nil"/>
                        <w:bottom w:val="single" w:sz="4" w:space="0" w:color="7F7F7F"/>
                        <w:right w:val="single" w:sz="4" w:space="0" w:color="7F7F7F"/>
                      </w:tcBorders>
                      <w:shd w:val="clear" w:color="000000" w:fill="FFCC99"/>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VALOARE TOTALĂ COMPONENTA A +B (EURO)</w:t>
                  </w:r>
                </w:p>
              </w:tc>
              <w:tc>
                <w:tcPr>
                  <w:tcW w:w="2357" w:type="dxa"/>
                  <w:tcBorders>
                    <w:top w:val="nil"/>
                    <w:left w:val="nil"/>
                    <w:bottom w:val="nil"/>
                    <w:right w:val="nil"/>
                  </w:tcBorders>
                  <w:shd w:val="clear" w:color="auto" w:fill="auto"/>
                  <w:noWrap/>
                  <w:vAlign w:val="bottom"/>
                  <w:hideMark/>
                  <w:tcPrChange w:id="23" w:author="Ioana" w:date="2021-07-29T11:30:00Z">
                    <w:tcPr>
                      <w:tcW w:w="236" w:type="dxa"/>
                      <w:gridSpan w:val="2"/>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p>
              </w:tc>
              <w:tc>
                <w:tcPr>
                  <w:tcW w:w="1186" w:type="dxa"/>
                  <w:tcBorders>
                    <w:top w:val="nil"/>
                    <w:left w:val="nil"/>
                    <w:bottom w:val="nil"/>
                    <w:right w:val="nil"/>
                  </w:tcBorders>
                  <w:shd w:val="clear" w:color="auto" w:fill="auto"/>
                  <w:noWrap/>
                  <w:vAlign w:val="bottom"/>
                  <w:hideMark/>
                  <w:tcPrChange w:id="24" w:author="Ioana" w:date="2021-07-29T11:30:00Z">
                    <w:tcPr>
                      <w:tcW w:w="2145" w:type="dxa"/>
                      <w:gridSpan w:val="2"/>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25" w:author="Ioana" w:date="2021-07-29T11:24:00Z">
                        <w:rPr>
                          <w:rFonts w:ascii="Times New Roman" w:eastAsia="Times New Roman" w:hAnsi="Times New Roman" w:cs="Times New Roman"/>
                          <w:sz w:val="20"/>
                          <w:szCs w:val="20"/>
                          <w:lang w:val="en-US"/>
                        </w:rPr>
                      </w:rPrChange>
                    </w:rPr>
                  </w:pPr>
                </w:p>
              </w:tc>
              <w:tc>
                <w:tcPr>
                  <w:tcW w:w="1198" w:type="dxa"/>
                  <w:tcBorders>
                    <w:top w:val="nil"/>
                    <w:left w:val="nil"/>
                    <w:bottom w:val="nil"/>
                    <w:right w:val="nil"/>
                  </w:tcBorders>
                  <w:shd w:val="clear" w:color="auto" w:fill="auto"/>
                  <w:noWrap/>
                  <w:vAlign w:val="bottom"/>
                  <w:hideMark/>
                  <w:tcPrChange w:id="26" w:author="Ioana" w:date="2021-07-29T11:30:00Z">
                    <w:tcPr>
                      <w:tcW w:w="1198" w:type="dxa"/>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27" w:author="Ioana" w:date="2021-07-29T11:24:00Z">
                        <w:rPr>
                          <w:rFonts w:ascii="Times New Roman" w:eastAsia="Times New Roman" w:hAnsi="Times New Roman" w:cs="Times New Roman"/>
                          <w:sz w:val="20"/>
                          <w:szCs w:val="20"/>
                          <w:lang w:val="en-US"/>
                        </w:rPr>
                      </w:rPrChange>
                    </w:rPr>
                  </w:pPr>
                </w:p>
              </w:tc>
            </w:tr>
            <w:tr w:rsidR="00050260" w:rsidRPr="00504CCF" w:rsidTr="00050260">
              <w:trPr>
                <w:trHeight w:val="330"/>
                <w:trPrChange w:id="28" w:author="Ioana" w:date="2021-07-29T11:30:00Z">
                  <w:trPr>
                    <w:trHeight w:val="330"/>
                  </w:trPr>
                </w:trPrChange>
              </w:trPr>
              <w:tc>
                <w:tcPr>
                  <w:tcW w:w="1100" w:type="dxa"/>
                  <w:vMerge/>
                  <w:tcBorders>
                    <w:top w:val="single" w:sz="4" w:space="0" w:color="7F7F7F"/>
                    <w:left w:val="single" w:sz="4" w:space="0" w:color="7F7F7F"/>
                    <w:bottom w:val="single" w:sz="4" w:space="0" w:color="7F7F7F"/>
                    <w:right w:val="single" w:sz="4" w:space="0" w:color="7F7F7F"/>
                  </w:tcBorders>
                  <w:vAlign w:val="center"/>
                  <w:hideMark/>
                  <w:tcPrChange w:id="29" w:author="Ioana" w:date="2021-07-29T11:30:00Z">
                    <w:tcPr>
                      <w:tcW w:w="1100" w:type="dxa"/>
                      <w:vMerge/>
                      <w:tcBorders>
                        <w:top w:val="single" w:sz="4" w:space="0" w:color="7F7F7F"/>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962" w:type="dxa"/>
                  <w:tcBorders>
                    <w:top w:val="nil"/>
                    <w:left w:val="nil"/>
                    <w:bottom w:val="single" w:sz="4" w:space="0" w:color="7F7F7F"/>
                    <w:right w:val="single" w:sz="4" w:space="0" w:color="7F7F7F"/>
                  </w:tcBorders>
                  <w:shd w:val="clear" w:color="000000" w:fill="FFFFFF"/>
                  <w:vAlign w:val="bottom"/>
                  <w:hideMark/>
                  <w:tcPrChange w:id="30" w:author="Ioana" w:date="2021-07-29T11:30:00Z">
                    <w:tcPr>
                      <w:tcW w:w="962" w:type="dxa"/>
                      <w:gridSpan w:val="3"/>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sz w:val="19"/>
                      <w:szCs w:val="19"/>
                      <w:lang w:val="en-US"/>
                      <w:rPrChange w:id="31" w:author="Ioana" w:date="2021-07-29T11:29:00Z">
                        <w:rPr>
                          <w:rFonts w:ascii="Trebuchet MS" w:eastAsia="Times New Roman" w:hAnsi="Trebuchet MS" w:cs="Calibri"/>
                          <w:b/>
                          <w:bCs/>
                          <w:color w:val="3F3F76"/>
                          <w:lang w:val="en-US"/>
                        </w:rPr>
                      </w:rPrChange>
                    </w:rPr>
                  </w:pPr>
                  <w:r w:rsidRPr="00050260">
                    <w:rPr>
                      <w:rFonts w:ascii="Trebuchet MS" w:eastAsia="Times New Roman" w:hAnsi="Trebuchet MS" w:cs="Calibri"/>
                      <w:b/>
                      <w:bCs/>
                      <w:color w:val="3F3F76"/>
                      <w:sz w:val="19"/>
                      <w:szCs w:val="19"/>
                      <w:lang w:val="en-US"/>
                      <w:rPrChange w:id="32" w:author="Ioana" w:date="2021-07-29T11:29:00Z">
                        <w:rPr>
                          <w:rFonts w:ascii="Trebuchet MS" w:eastAsia="Times New Roman" w:hAnsi="Trebuchet MS" w:cs="Calibri"/>
                          <w:b/>
                          <w:bCs/>
                          <w:color w:val="3F3F76"/>
                          <w:lang w:val="en-US"/>
                        </w:rPr>
                      </w:rPrChange>
                    </w:rPr>
                    <w:t>779</w:t>
                  </w:r>
                </w:p>
              </w:tc>
              <w:tc>
                <w:tcPr>
                  <w:tcW w:w="889" w:type="dxa"/>
                  <w:tcBorders>
                    <w:top w:val="nil"/>
                    <w:left w:val="nil"/>
                    <w:bottom w:val="single" w:sz="4" w:space="0" w:color="7F7F7F"/>
                    <w:right w:val="single" w:sz="4" w:space="0" w:color="7F7F7F"/>
                  </w:tcBorders>
                  <w:shd w:val="clear" w:color="000000" w:fill="FFFFFF"/>
                  <w:vAlign w:val="bottom"/>
                  <w:hideMark/>
                  <w:tcPrChange w:id="33" w:author="Ioana" w:date="2021-07-29T11:30:00Z">
                    <w:tcPr>
                      <w:tcW w:w="889"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sz w:val="19"/>
                      <w:szCs w:val="19"/>
                      <w:lang w:val="en-US"/>
                      <w:rPrChange w:id="34" w:author="Ioana" w:date="2021-07-29T11:29:00Z">
                        <w:rPr>
                          <w:rFonts w:ascii="Trebuchet MS" w:eastAsia="Times New Roman" w:hAnsi="Trebuchet MS" w:cs="Calibri"/>
                          <w:b/>
                          <w:bCs/>
                          <w:color w:val="3F3F76"/>
                          <w:lang w:val="en-US"/>
                        </w:rPr>
                      </w:rPrChange>
                    </w:rPr>
                  </w:pPr>
                  <w:r w:rsidRPr="00050260">
                    <w:rPr>
                      <w:rFonts w:ascii="Trebuchet MS" w:eastAsia="Times New Roman" w:hAnsi="Trebuchet MS" w:cs="Calibri"/>
                      <w:b/>
                      <w:bCs/>
                      <w:color w:val="3F3F76"/>
                      <w:sz w:val="19"/>
                      <w:szCs w:val="19"/>
                      <w:lang w:val="en-US"/>
                      <w:rPrChange w:id="35" w:author="Ioana" w:date="2021-07-29T11:29:00Z">
                        <w:rPr>
                          <w:rFonts w:ascii="Trebuchet MS" w:eastAsia="Times New Roman" w:hAnsi="Trebuchet MS" w:cs="Calibri"/>
                          <w:b/>
                          <w:bCs/>
                          <w:color w:val="3F3F76"/>
                          <w:lang w:val="en-US"/>
                        </w:rPr>
                      </w:rPrChange>
                    </w:rPr>
                    <w:t>29,630</w:t>
                  </w:r>
                </w:p>
              </w:tc>
              <w:tc>
                <w:tcPr>
                  <w:tcW w:w="1149" w:type="dxa"/>
                  <w:tcBorders>
                    <w:top w:val="nil"/>
                    <w:left w:val="nil"/>
                    <w:bottom w:val="single" w:sz="4" w:space="0" w:color="7F7F7F"/>
                    <w:right w:val="single" w:sz="4" w:space="0" w:color="7F7F7F"/>
                  </w:tcBorders>
                  <w:shd w:val="clear" w:color="000000" w:fill="FFFFFF"/>
                  <w:noWrap/>
                  <w:vAlign w:val="bottom"/>
                  <w:hideMark/>
                  <w:tcPrChange w:id="36" w:author="Ioana" w:date="2021-07-29T11:30:00Z">
                    <w:tcPr>
                      <w:tcW w:w="2311" w:type="dxa"/>
                      <w:gridSpan w:val="4"/>
                      <w:tcBorders>
                        <w:top w:val="nil"/>
                        <w:left w:val="nil"/>
                        <w:bottom w:val="single" w:sz="4" w:space="0" w:color="7F7F7F"/>
                        <w:right w:val="single" w:sz="4" w:space="0" w:color="7F7F7F"/>
                      </w:tcBorders>
                      <w:shd w:val="clear" w:color="000000" w:fill="FFFFFF"/>
                      <w:noWrap/>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sz w:val="19"/>
                      <w:szCs w:val="19"/>
                      <w:lang w:val="en-US"/>
                      <w:rPrChange w:id="37" w:author="Ioana" w:date="2021-07-29T11:29:00Z">
                        <w:rPr>
                          <w:rFonts w:ascii="Trebuchet MS" w:eastAsia="Times New Roman" w:hAnsi="Trebuchet MS" w:cs="Calibri"/>
                          <w:b/>
                          <w:bCs/>
                          <w:color w:val="3F3F76"/>
                          <w:lang w:val="en-US"/>
                        </w:rPr>
                      </w:rPrChange>
                    </w:rPr>
                  </w:pPr>
                  <w:r w:rsidRPr="00050260">
                    <w:rPr>
                      <w:rFonts w:ascii="Trebuchet MS" w:eastAsia="Times New Roman" w:hAnsi="Trebuchet MS" w:cs="Calibri"/>
                      <w:b/>
                      <w:bCs/>
                      <w:color w:val="3F3F76"/>
                      <w:sz w:val="19"/>
                      <w:szCs w:val="19"/>
                      <w:lang w:val="en-US"/>
                      <w:rPrChange w:id="38" w:author="Ioana" w:date="2021-07-29T11:29:00Z">
                        <w:rPr>
                          <w:rFonts w:ascii="Trebuchet MS" w:eastAsia="Times New Roman" w:hAnsi="Trebuchet MS" w:cs="Calibri"/>
                          <w:b/>
                          <w:bCs/>
                          <w:color w:val="3F3F76"/>
                          <w:lang w:val="en-US"/>
                        </w:rPr>
                      </w:rPrChange>
                    </w:rPr>
                    <w:t>2035485.305</w:t>
                  </w:r>
                </w:p>
              </w:tc>
              <w:tc>
                <w:tcPr>
                  <w:tcW w:w="2357" w:type="dxa"/>
                  <w:tcBorders>
                    <w:top w:val="nil"/>
                    <w:left w:val="nil"/>
                    <w:bottom w:val="nil"/>
                    <w:right w:val="nil"/>
                  </w:tcBorders>
                  <w:shd w:val="clear" w:color="auto" w:fill="auto"/>
                  <w:noWrap/>
                  <w:vAlign w:val="bottom"/>
                  <w:hideMark/>
                  <w:tcPrChange w:id="39" w:author="Ioana" w:date="2021-07-29T11:30:00Z">
                    <w:tcPr>
                      <w:tcW w:w="236" w:type="dxa"/>
                      <w:gridSpan w:val="2"/>
                      <w:tcBorders>
                        <w:top w:val="nil"/>
                        <w:left w:val="nil"/>
                        <w:bottom w:val="nil"/>
                        <w:right w:val="nil"/>
                      </w:tcBorders>
                      <w:shd w:val="clear" w:color="auto" w:fill="auto"/>
                      <w:noWrap/>
                      <w:vAlign w:val="bottom"/>
                      <w:hideMark/>
                    </w:tcPr>
                  </w:tcPrChange>
                </w:tcPr>
                <w:p w:rsidR="00504CCF" w:rsidRPr="00B9053D" w:rsidRDefault="00504CCF" w:rsidP="00504CCF">
                  <w:pPr>
                    <w:spacing w:after="0" w:line="240" w:lineRule="auto"/>
                    <w:jc w:val="right"/>
                    <w:rPr>
                      <w:rFonts w:ascii="Trebuchet MS" w:eastAsia="Times New Roman" w:hAnsi="Trebuchet MS" w:cs="Calibri"/>
                      <w:b/>
                      <w:bCs/>
                      <w:color w:val="3F3F76"/>
                      <w:lang w:val="en-US"/>
                    </w:rPr>
                  </w:pPr>
                </w:p>
              </w:tc>
              <w:tc>
                <w:tcPr>
                  <w:tcW w:w="1186" w:type="dxa"/>
                  <w:tcBorders>
                    <w:top w:val="nil"/>
                    <w:left w:val="nil"/>
                    <w:bottom w:val="nil"/>
                    <w:right w:val="nil"/>
                  </w:tcBorders>
                  <w:shd w:val="clear" w:color="auto" w:fill="auto"/>
                  <w:noWrap/>
                  <w:vAlign w:val="bottom"/>
                  <w:hideMark/>
                  <w:tcPrChange w:id="40" w:author="Ioana" w:date="2021-07-29T11:30:00Z">
                    <w:tcPr>
                      <w:tcW w:w="2145" w:type="dxa"/>
                      <w:gridSpan w:val="2"/>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41" w:author="Ioana" w:date="2021-07-29T11:28:00Z">
                        <w:rPr>
                          <w:rFonts w:ascii="Times New Roman" w:eastAsia="Times New Roman" w:hAnsi="Times New Roman" w:cs="Times New Roman"/>
                          <w:sz w:val="20"/>
                          <w:szCs w:val="20"/>
                          <w:lang w:val="en-US"/>
                        </w:rPr>
                      </w:rPrChange>
                    </w:rPr>
                  </w:pPr>
                </w:p>
              </w:tc>
              <w:tc>
                <w:tcPr>
                  <w:tcW w:w="1198" w:type="dxa"/>
                  <w:tcBorders>
                    <w:top w:val="nil"/>
                    <w:left w:val="nil"/>
                    <w:bottom w:val="nil"/>
                    <w:right w:val="nil"/>
                  </w:tcBorders>
                  <w:shd w:val="clear" w:color="auto" w:fill="auto"/>
                  <w:noWrap/>
                  <w:vAlign w:val="bottom"/>
                  <w:hideMark/>
                  <w:tcPrChange w:id="42" w:author="Ioana" w:date="2021-07-29T11:30:00Z">
                    <w:tcPr>
                      <w:tcW w:w="1198" w:type="dxa"/>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43" w:author="Ioana" w:date="2021-07-29T11:24:00Z">
                        <w:rPr>
                          <w:rFonts w:ascii="Times New Roman" w:eastAsia="Times New Roman" w:hAnsi="Times New Roman" w:cs="Times New Roman"/>
                          <w:sz w:val="20"/>
                          <w:szCs w:val="20"/>
                          <w:lang w:val="en-US"/>
                        </w:rPr>
                      </w:rPrChange>
                    </w:rPr>
                  </w:pPr>
                </w:p>
              </w:tc>
            </w:tr>
            <w:tr w:rsidR="00050260" w:rsidRPr="00504CCF" w:rsidTr="00050260">
              <w:trPr>
                <w:trHeight w:val="345"/>
                <w:trPrChange w:id="44" w:author="Ioana" w:date="2021-07-29T11:30:00Z">
                  <w:trPr>
                    <w:trHeight w:val="345"/>
                  </w:trPr>
                </w:trPrChange>
              </w:trPr>
              <w:tc>
                <w:tcPr>
                  <w:tcW w:w="1100" w:type="dxa"/>
                  <w:tcBorders>
                    <w:top w:val="nil"/>
                    <w:left w:val="nil"/>
                    <w:bottom w:val="nil"/>
                    <w:right w:val="nil"/>
                  </w:tcBorders>
                  <w:shd w:val="clear" w:color="auto" w:fill="auto"/>
                  <w:noWrap/>
                  <w:vAlign w:val="bottom"/>
                  <w:hideMark/>
                  <w:tcPrChange w:id="45" w:author="Ioana" w:date="2021-07-29T11:30:00Z">
                    <w:tcPr>
                      <w:tcW w:w="1100" w:type="dxa"/>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46" w:author="Ioana" w:date="2021-07-29T11:24:00Z">
                        <w:rPr>
                          <w:rFonts w:ascii="Times New Roman" w:eastAsia="Times New Roman" w:hAnsi="Times New Roman" w:cs="Times New Roman"/>
                          <w:sz w:val="20"/>
                          <w:szCs w:val="20"/>
                          <w:lang w:val="en-US"/>
                        </w:rPr>
                      </w:rPrChange>
                    </w:rPr>
                  </w:pPr>
                </w:p>
              </w:tc>
              <w:tc>
                <w:tcPr>
                  <w:tcW w:w="962" w:type="dxa"/>
                  <w:tcBorders>
                    <w:top w:val="nil"/>
                    <w:left w:val="nil"/>
                    <w:bottom w:val="nil"/>
                    <w:right w:val="nil"/>
                  </w:tcBorders>
                  <w:shd w:val="clear" w:color="auto" w:fill="auto"/>
                  <w:noWrap/>
                  <w:vAlign w:val="bottom"/>
                  <w:hideMark/>
                  <w:tcPrChange w:id="47" w:author="Ioana" w:date="2021-07-29T11:30:00Z">
                    <w:tcPr>
                      <w:tcW w:w="962" w:type="dxa"/>
                      <w:gridSpan w:val="3"/>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48" w:author="Ioana" w:date="2021-07-29T11:24:00Z">
                        <w:rPr>
                          <w:rFonts w:ascii="Times New Roman" w:eastAsia="Times New Roman" w:hAnsi="Times New Roman" w:cs="Times New Roman"/>
                          <w:sz w:val="20"/>
                          <w:szCs w:val="20"/>
                          <w:lang w:val="en-US"/>
                        </w:rPr>
                      </w:rPrChange>
                    </w:rPr>
                  </w:pPr>
                </w:p>
              </w:tc>
              <w:tc>
                <w:tcPr>
                  <w:tcW w:w="889" w:type="dxa"/>
                  <w:tcBorders>
                    <w:top w:val="nil"/>
                    <w:left w:val="nil"/>
                    <w:bottom w:val="nil"/>
                    <w:right w:val="nil"/>
                  </w:tcBorders>
                  <w:shd w:val="clear" w:color="auto" w:fill="auto"/>
                  <w:noWrap/>
                  <w:vAlign w:val="bottom"/>
                  <w:hideMark/>
                  <w:tcPrChange w:id="49" w:author="Ioana" w:date="2021-07-29T11:30:00Z">
                    <w:tcPr>
                      <w:tcW w:w="889" w:type="dxa"/>
                      <w:gridSpan w:val="2"/>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50" w:author="Ioana" w:date="2021-07-29T11:24:00Z">
                        <w:rPr>
                          <w:rFonts w:ascii="Times New Roman" w:eastAsia="Times New Roman" w:hAnsi="Times New Roman" w:cs="Times New Roman"/>
                          <w:sz w:val="20"/>
                          <w:szCs w:val="20"/>
                          <w:lang w:val="en-US"/>
                        </w:rPr>
                      </w:rPrChange>
                    </w:rPr>
                  </w:pPr>
                </w:p>
              </w:tc>
              <w:tc>
                <w:tcPr>
                  <w:tcW w:w="1149" w:type="dxa"/>
                  <w:tcBorders>
                    <w:top w:val="nil"/>
                    <w:left w:val="nil"/>
                    <w:bottom w:val="nil"/>
                    <w:right w:val="nil"/>
                  </w:tcBorders>
                  <w:shd w:val="clear" w:color="auto" w:fill="auto"/>
                  <w:noWrap/>
                  <w:vAlign w:val="bottom"/>
                  <w:hideMark/>
                  <w:tcPrChange w:id="51" w:author="Ioana" w:date="2021-07-29T11:30:00Z">
                    <w:tcPr>
                      <w:tcW w:w="2311" w:type="dxa"/>
                      <w:gridSpan w:val="4"/>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52" w:author="Ioana" w:date="2021-07-29T11:24:00Z">
                        <w:rPr>
                          <w:rFonts w:ascii="Times New Roman" w:eastAsia="Times New Roman" w:hAnsi="Times New Roman" w:cs="Times New Roman"/>
                          <w:sz w:val="20"/>
                          <w:szCs w:val="20"/>
                          <w:lang w:val="en-US"/>
                        </w:rPr>
                      </w:rPrChange>
                    </w:rPr>
                  </w:pPr>
                </w:p>
              </w:tc>
              <w:tc>
                <w:tcPr>
                  <w:tcW w:w="2357" w:type="dxa"/>
                  <w:tcBorders>
                    <w:top w:val="nil"/>
                    <w:left w:val="nil"/>
                    <w:bottom w:val="nil"/>
                    <w:right w:val="nil"/>
                  </w:tcBorders>
                  <w:shd w:val="clear" w:color="auto" w:fill="auto"/>
                  <w:noWrap/>
                  <w:vAlign w:val="bottom"/>
                  <w:hideMark/>
                  <w:tcPrChange w:id="53" w:author="Ioana" w:date="2021-07-29T11:30:00Z">
                    <w:tcPr>
                      <w:tcW w:w="236" w:type="dxa"/>
                      <w:gridSpan w:val="2"/>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54" w:author="Ioana" w:date="2021-07-29T11:24:00Z">
                        <w:rPr>
                          <w:rFonts w:ascii="Times New Roman" w:eastAsia="Times New Roman" w:hAnsi="Times New Roman" w:cs="Times New Roman"/>
                          <w:sz w:val="20"/>
                          <w:szCs w:val="20"/>
                          <w:lang w:val="en-US"/>
                        </w:rPr>
                      </w:rPrChange>
                    </w:rPr>
                  </w:pPr>
                </w:p>
              </w:tc>
              <w:tc>
                <w:tcPr>
                  <w:tcW w:w="1186" w:type="dxa"/>
                  <w:tcBorders>
                    <w:top w:val="nil"/>
                    <w:left w:val="nil"/>
                    <w:bottom w:val="nil"/>
                    <w:right w:val="nil"/>
                  </w:tcBorders>
                  <w:shd w:val="clear" w:color="auto" w:fill="auto"/>
                  <w:noWrap/>
                  <w:vAlign w:val="bottom"/>
                  <w:hideMark/>
                  <w:tcPrChange w:id="55" w:author="Ioana" w:date="2021-07-29T11:30:00Z">
                    <w:tcPr>
                      <w:tcW w:w="2145" w:type="dxa"/>
                      <w:gridSpan w:val="2"/>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56" w:author="Ioana" w:date="2021-07-29T11:24:00Z">
                        <w:rPr>
                          <w:rFonts w:ascii="Times New Roman" w:eastAsia="Times New Roman" w:hAnsi="Times New Roman" w:cs="Times New Roman"/>
                          <w:sz w:val="20"/>
                          <w:szCs w:val="20"/>
                          <w:lang w:val="en-US"/>
                        </w:rPr>
                      </w:rPrChange>
                    </w:rPr>
                  </w:pPr>
                </w:p>
              </w:tc>
              <w:tc>
                <w:tcPr>
                  <w:tcW w:w="1198" w:type="dxa"/>
                  <w:tcBorders>
                    <w:top w:val="nil"/>
                    <w:left w:val="nil"/>
                    <w:bottom w:val="nil"/>
                    <w:right w:val="nil"/>
                  </w:tcBorders>
                  <w:shd w:val="clear" w:color="auto" w:fill="auto"/>
                  <w:noWrap/>
                  <w:vAlign w:val="bottom"/>
                  <w:hideMark/>
                  <w:tcPrChange w:id="57" w:author="Ioana" w:date="2021-07-29T11:30:00Z">
                    <w:tcPr>
                      <w:tcW w:w="1198" w:type="dxa"/>
                      <w:tcBorders>
                        <w:top w:val="nil"/>
                        <w:left w:val="nil"/>
                        <w:bottom w:val="nil"/>
                        <w:right w:val="nil"/>
                      </w:tcBorders>
                      <w:shd w:val="clear" w:color="auto" w:fill="auto"/>
                      <w:noWrap/>
                      <w:vAlign w:val="bottom"/>
                      <w:hideMark/>
                    </w:tcPr>
                  </w:tcPrChange>
                </w:tcPr>
                <w:p w:rsidR="00504CCF" w:rsidRPr="00050260" w:rsidRDefault="00504CCF" w:rsidP="00504CCF">
                  <w:pPr>
                    <w:spacing w:after="0" w:line="240" w:lineRule="auto"/>
                    <w:rPr>
                      <w:rFonts w:ascii="Trebuchet MS" w:eastAsia="Times New Roman" w:hAnsi="Trebuchet MS" w:cs="Times New Roman"/>
                      <w:lang w:val="en-US"/>
                      <w:rPrChange w:id="58" w:author="Ioana" w:date="2021-07-29T11:24:00Z">
                        <w:rPr>
                          <w:rFonts w:ascii="Times New Roman" w:eastAsia="Times New Roman" w:hAnsi="Times New Roman" w:cs="Times New Roman"/>
                          <w:sz w:val="20"/>
                          <w:szCs w:val="20"/>
                          <w:lang w:val="en-US"/>
                        </w:rPr>
                      </w:rPrChange>
                    </w:rPr>
                  </w:pPr>
                </w:p>
              </w:tc>
            </w:tr>
            <w:tr w:rsidR="00050260" w:rsidRPr="00504CCF" w:rsidTr="00050260">
              <w:trPr>
                <w:trHeight w:val="1935"/>
                <w:trPrChange w:id="59" w:author="Ioana" w:date="2021-07-29T11:30:00Z">
                  <w:trPr>
                    <w:trHeight w:val="1935"/>
                  </w:trPr>
                </w:trPrChange>
              </w:trPr>
              <w:tc>
                <w:tcPr>
                  <w:tcW w:w="1100" w:type="dxa"/>
                  <w:vMerge w:val="restart"/>
                  <w:tcBorders>
                    <w:top w:val="single" w:sz="8" w:space="0" w:color="BF8F00"/>
                    <w:left w:val="single" w:sz="8" w:space="0" w:color="BF8F00"/>
                    <w:bottom w:val="single" w:sz="8" w:space="0" w:color="BF8F00"/>
                    <w:right w:val="single" w:sz="4" w:space="0" w:color="7F7F7F"/>
                  </w:tcBorders>
                  <w:shd w:val="clear" w:color="000000" w:fill="FFCC99"/>
                  <w:vAlign w:val="center"/>
                  <w:hideMark/>
                  <w:tcPrChange w:id="60" w:author="Ioana" w:date="2021-07-29T11:30:00Z">
                    <w:tcPr>
                      <w:tcW w:w="1100" w:type="dxa"/>
                      <w:vMerge w:val="restart"/>
                      <w:tcBorders>
                        <w:top w:val="single" w:sz="8" w:space="0" w:color="BF8F00"/>
                        <w:left w:val="single" w:sz="8" w:space="0" w:color="BF8F00"/>
                        <w:bottom w:val="single" w:sz="8" w:space="0" w:color="BF8F00"/>
                        <w:right w:val="single" w:sz="4" w:space="0" w:color="7F7F7F"/>
                      </w:tcBorders>
                      <w:shd w:val="clear" w:color="000000" w:fill="FFCC99"/>
                      <w:vAlign w:val="center"/>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Change w:id="61" w:author="Ioana" w:date="2021-07-29T11:24:00Z">
                        <w:rPr>
                          <w:rFonts w:ascii="Trebuchet MS" w:eastAsia="Times New Roman" w:hAnsi="Trebuchet MS" w:cs="Calibri"/>
                          <w:b/>
                          <w:bCs/>
                          <w:color w:val="3F3F76"/>
                          <w:sz w:val="20"/>
                          <w:szCs w:val="20"/>
                          <w:lang w:val="en-US"/>
                        </w:rPr>
                      </w:rPrChange>
                    </w:rPr>
                  </w:pPr>
                  <w:r w:rsidRPr="00050260">
                    <w:rPr>
                      <w:rFonts w:ascii="Trebuchet MS" w:eastAsia="Times New Roman" w:hAnsi="Trebuchet MS" w:cs="Calibri"/>
                      <w:b/>
                      <w:bCs/>
                      <w:color w:val="3F3F76"/>
                      <w:lang w:val="en-US"/>
                      <w:rPrChange w:id="62" w:author="Ioana" w:date="2021-07-29T11:24:00Z">
                        <w:rPr>
                          <w:rFonts w:ascii="Trebuchet MS" w:eastAsia="Times New Roman" w:hAnsi="Trebuchet MS" w:cs="Calibri"/>
                          <w:b/>
                          <w:bCs/>
                          <w:color w:val="3F3F76"/>
                          <w:sz w:val="20"/>
                          <w:szCs w:val="20"/>
                          <w:lang w:val="en-US"/>
                        </w:rPr>
                      </w:rPrChange>
                    </w:rPr>
                    <w:t>COMPONENTA A</w:t>
                  </w:r>
                  <w:r w:rsidRPr="00050260">
                    <w:rPr>
                      <w:rFonts w:ascii="Trebuchet MS" w:eastAsia="Times New Roman" w:hAnsi="Trebuchet MS" w:cs="Calibri"/>
                      <w:b/>
                      <w:bCs/>
                      <w:color w:val="3F3F76"/>
                      <w:vertAlign w:val="superscript"/>
                      <w:lang w:val="en-US"/>
                      <w:rPrChange w:id="63" w:author="Ioana" w:date="2021-07-29T11:24:00Z">
                        <w:rPr>
                          <w:rFonts w:ascii="Trebuchet MS" w:eastAsia="Times New Roman" w:hAnsi="Trebuchet MS" w:cs="Calibri"/>
                          <w:b/>
                          <w:bCs/>
                          <w:color w:val="3F3F76"/>
                          <w:sz w:val="20"/>
                          <w:szCs w:val="20"/>
                          <w:vertAlign w:val="superscript"/>
                          <w:lang w:val="en-US"/>
                        </w:rPr>
                      </w:rPrChange>
                    </w:rPr>
                    <w:t>+COMPONENTA B</w:t>
                  </w:r>
                </w:p>
              </w:tc>
              <w:tc>
                <w:tcPr>
                  <w:tcW w:w="962" w:type="dxa"/>
                  <w:tcBorders>
                    <w:top w:val="single" w:sz="8" w:space="0" w:color="BF8F00"/>
                    <w:left w:val="nil"/>
                    <w:bottom w:val="single" w:sz="4" w:space="0" w:color="7F7F7F"/>
                    <w:right w:val="single" w:sz="4" w:space="0" w:color="7F7F7F"/>
                  </w:tcBorders>
                  <w:shd w:val="clear" w:color="000000" w:fill="FFCC99"/>
                  <w:vAlign w:val="center"/>
                  <w:hideMark/>
                  <w:tcPrChange w:id="64" w:author="Ioana" w:date="2021-07-29T11:30:00Z">
                    <w:tcPr>
                      <w:tcW w:w="962" w:type="dxa"/>
                      <w:gridSpan w:val="3"/>
                      <w:tcBorders>
                        <w:top w:val="single" w:sz="8" w:space="0" w:color="BF8F00"/>
                        <w:left w:val="nil"/>
                        <w:bottom w:val="single" w:sz="4" w:space="0" w:color="7F7F7F"/>
                        <w:right w:val="single" w:sz="4" w:space="0" w:color="7F7F7F"/>
                      </w:tcBorders>
                      <w:shd w:val="clear" w:color="000000" w:fill="FFCC99"/>
                      <w:vAlign w:val="center"/>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PRIORITATE</w:t>
                  </w:r>
                </w:p>
              </w:tc>
              <w:tc>
                <w:tcPr>
                  <w:tcW w:w="889" w:type="dxa"/>
                  <w:tcBorders>
                    <w:top w:val="single" w:sz="8" w:space="0" w:color="BF8F00"/>
                    <w:left w:val="nil"/>
                    <w:bottom w:val="single" w:sz="4" w:space="0" w:color="7F7F7F"/>
                    <w:right w:val="single" w:sz="4" w:space="0" w:color="7F7F7F"/>
                  </w:tcBorders>
                  <w:shd w:val="clear" w:color="000000" w:fill="FFCC99"/>
                  <w:vAlign w:val="center"/>
                  <w:hideMark/>
                  <w:tcPrChange w:id="65" w:author="Ioana" w:date="2021-07-29T11:30:00Z">
                    <w:tcPr>
                      <w:tcW w:w="889" w:type="dxa"/>
                      <w:gridSpan w:val="2"/>
                      <w:tcBorders>
                        <w:top w:val="single" w:sz="8" w:space="0" w:color="BF8F00"/>
                        <w:left w:val="nil"/>
                        <w:bottom w:val="single" w:sz="4" w:space="0" w:color="7F7F7F"/>
                        <w:right w:val="single" w:sz="4" w:space="0" w:color="7F7F7F"/>
                      </w:tcBorders>
                      <w:shd w:val="clear" w:color="000000" w:fill="FFCC99"/>
                      <w:vAlign w:val="center"/>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MĂSURA</w:t>
                  </w:r>
                </w:p>
              </w:tc>
              <w:tc>
                <w:tcPr>
                  <w:tcW w:w="1149" w:type="dxa"/>
                  <w:tcBorders>
                    <w:top w:val="single" w:sz="8" w:space="0" w:color="BF8F00"/>
                    <w:left w:val="nil"/>
                    <w:bottom w:val="single" w:sz="4" w:space="0" w:color="7F7F7F"/>
                    <w:right w:val="single" w:sz="4" w:space="0" w:color="7F7F7F"/>
                  </w:tcBorders>
                  <w:shd w:val="clear" w:color="000000" w:fill="FFCC99"/>
                  <w:vAlign w:val="center"/>
                  <w:hideMark/>
                  <w:tcPrChange w:id="66" w:author="Ioana" w:date="2021-07-29T11:30:00Z">
                    <w:tcPr>
                      <w:tcW w:w="2311" w:type="dxa"/>
                      <w:gridSpan w:val="4"/>
                      <w:tcBorders>
                        <w:top w:val="single" w:sz="8" w:space="0" w:color="BF8F00"/>
                        <w:left w:val="nil"/>
                        <w:bottom w:val="single" w:sz="4" w:space="0" w:color="7F7F7F"/>
                        <w:right w:val="single" w:sz="4" w:space="0" w:color="7F7F7F"/>
                      </w:tcBorders>
                      <w:shd w:val="clear" w:color="000000" w:fill="FFCC99"/>
                      <w:vAlign w:val="center"/>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INTENSITATEA SPRIJINULUI</w:t>
                  </w:r>
                </w:p>
              </w:tc>
              <w:tc>
                <w:tcPr>
                  <w:tcW w:w="2357" w:type="dxa"/>
                  <w:tcBorders>
                    <w:top w:val="single" w:sz="8" w:space="0" w:color="BF8F00"/>
                    <w:left w:val="nil"/>
                    <w:bottom w:val="single" w:sz="4" w:space="0" w:color="7F7F7F"/>
                    <w:right w:val="single" w:sz="4" w:space="0" w:color="7F7F7F"/>
                  </w:tcBorders>
                  <w:shd w:val="clear" w:color="000000" w:fill="FFCC99"/>
                  <w:vAlign w:val="center"/>
                  <w:hideMark/>
                  <w:tcPrChange w:id="67" w:author="Ioana" w:date="2021-07-29T11:30:00Z">
                    <w:tcPr>
                      <w:tcW w:w="236" w:type="dxa"/>
                      <w:gridSpan w:val="2"/>
                      <w:tcBorders>
                        <w:top w:val="single" w:sz="8" w:space="0" w:color="BF8F00"/>
                        <w:left w:val="nil"/>
                        <w:bottom w:val="single" w:sz="4" w:space="0" w:color="7F7F7F"/>
                        <w:right w:val="single" w:sz="4" w:space="0" w:color="7F7F7F"/>
                      </w:tcBorders>
                      <w:shd w:val="clear" w:color="000000" w:fill="FFCC99"/>
                      <w:vAlign w:val="center"/>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CONTRIBUȚIA PUBLICĂ NERAMBURSABILĂ/ MĂSURĂ</w:t>
                  </w:r>
                  <w:r w:rsidRPr="00050260">
                    <w:rPr>
                      <w:rFonts w:ascii="Trebuchet MS" w:eastAsia="Times New Roman" w:hAnsi="Trebuchet MS" w:cs="Calibri"/>
                      <w:b/>
                      <w:bCs/>
                      <w:color w:val="3F3F76"/>
                      <w:vertAlign w:val="superscript"/>
                      <w:lang w:val="en-US"/>
                    </w:rPr>
                    <w:t>2</w:t>
                  </w:r>
                  <w:r w:rsidRPr="00050260">
                    <w:rPr>
                      <w:rFonts w:ascii="Trebuchet MS" w:eastAsia="Times New Roman" w:hAnsi="Trebuchet MS" w:cs="Calibri"/>
                      <w:b/>
                      <w:bCs/>
                      <w:color w:val="3F3F76"/>
                      <w:lang w:val="en-US"/>
                    </w:rPr>
                    <w:t xml:space="preserve"> (FEADR + BUGET NAȚIONAL)</w:t>
                  </w:r>
                  <w:r w:rsidRPr="00050260">
                    <w:rPr>
                      <w:rFonts w:ascii="Trebuchet MS" w:eastAsia="Times New Roman" w:hAnsi="Trebuchet MS" w:cs="Calibri"/>
                      <w:b/>
                      <w:bCs/>
                      <w:color w:val="3F3F76"/>
                      <w:lang w:val="en-US"/>
                    </w:rPr>
                    <w:br/>
                    <w:t>EURO</w:t>
                  </w:r>
                </w:p>
              </w:tc>
              <w:tc>
                <w:tcPr>
                  <w:tcW w:w="1186" w:type="dxa"/>
                  <w:tcBorders>
                    <w:top w:val="single" w:sz="8" w:space="0" w:color="BF8F00"/>
                    <w:left w:val="nil"/>
                    <w:bottom w:val="single" w:sz="4" w:space="0" w:color="7F7F7F"/>
                    <w:right w:val="single" w:sz="4" w:space="0" w:color="7F7F7F"/>
                  </w:tcBorders>
                  <w:shd w:val="clear" w:color="000000" w:fill="FFCC99"/>
                  <w:vAlign w:val="center"/>
                  <w:hideMark/>
                  <w:tcPrChange w:id="68" w:author="Ioana" w:date="2021-07-29T11:30:00Z">
                    <w:tcPr>
                      <w:tcW w:w="2145" w:type="dxa"/>
                      <w:gridSpan w:val="2"/>
                      <w:tcBorders>
                        <w:top w:val="single" w:sz="8" w:space="0" w:color="BF8F00"/>
                        <w:left w:val="nil"/>
                        <w:bottom w:val="single" w:sz="4" w:space="0" w:color="7F7F7F"/>
                        <w:right w:val="single" w:sz="4" w:space="0" w:color="7F7F7F"/>
                      </w:tcBorders>
                      <w:shd w:val="clear" w:color="000000" w:fill="FFCC99"/>
                      <w:vAlign w:val="center"/>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CONTRIBUȚIA PUBLICĂ NERAMBURSABILĂ/PRIORITATE (FEADR + BUGET NAȚIONAL)</w:t>
                  </w:r>
                  <w:r w:rsidRPr="00050260">
                    <w:rPr>
                      <w:rFonts w:ascii="Trebuchet MS" w:eastAsia="Times New Roman" w:hAnsi="Trebuchet MS" w:cs="Calibri"/>
                      <w:b/>
                      <w:bCs/>
                      <w:color w:val="3F3F76"/>
                      <w:lang w:val="en-US"/>
                    </w:rPr>
                    <w:br/>
                    <w:t>EURO</w:t>
                  </w:r>
                </w:p>
              </w:tc>
              <w:tc>
                <w:tcPr>
                  <w:tcW w:w="1198" w:type="dxa"/>
                  <w:tcBorders>
                    <w:top w:val="single" w:sz="8" w:space="0" w:color="BF8F00"/>
                    <w:left w:val="nil"/>
                    <w:bottom w:val="single" w:sz="4" w:space="0" w:color="7F7F7F"/>
                    <w:right w:val="nil"/>
                  </w:tcBorders>
                  <w:shd w:val="clear" w:color="000000" w:fill="FFCC99"/>
                  <w:vAlign w:val="center"/>
                  <w:hideMark/>
                  <w:tcPrChange w:id="69" w:author="Ioana" w:date="2021-07-29T11:30:00Z">
                    <w:tcPr>
                      <w:tcW w:w="1198" w:type="dxa"/>
                      <w:tcBorders>
                        <w:top w:val="single" w:sz="8" w:space="0" w:color="BF8F00"/>
                        <w:left w:val="nil"/>
                        <w:bottom w:val="single" w:sz="4" w:space="0" w:color="7F7F7F"/>
                        <w:right w:val="nil"/>
                      </w:tcBorders>
                      <w:shd w:val="clear" w:color="000000" w:fill="FFCC99"/>
                      <w:vAlign w:val="center"/>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VALOARE PROCENTUALĂ</w:t>
                  </w:r>
                  <w:r w:rsidRPr="00050260">
                    <w:rPr>
                      <w:rFonts w:ascii="Trebuchet MS" w:eastAsia="Times New Roman" w:hAnsi="Trebuchet MS" w:cs="Calibri"/>
                      <w:b/>
                      <w:bCs/>
                      <w:color w:val="3F3F76"/>
                      <w:vertAlign w:val="superscript"/>
                      <w:lang w:val="en-US"/>
                    </w:rPr>
                    <w:t>3</w:t>
                  </w:r>
                  <w:r w:rsidRPr="00050260">
                    <w:rPr>
                      <w:rFonts w:ascii="Trebuchet MS" w:eastAsia="Times New Roman" w:hAnsi="Trebuchet MS" w:cs="Calibri"/>
                      <w:b/>
                      <w:bCs/>
                      <w:color w:val="3F3F76"/>
                      <w:lang w:val="en-US"/>
                    </w:rPr>
                    <w:t xml:space="preserve"> (%)</w:t>
                  </w:r>
                </w:p>
              </w:tc>
            </w:tr>
            <w:tr w:rsidR="00050260" w:rsidRPr="00504CCF" w:rsidTr="00B9053D">
              <w:trPr>
                <w:trHeight w:val="420"/>
                <w:trPrChange w:id="70" w:author="Ioana" w:date="2021-07-29T11:35: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71" w:author="Ioana" w:date="2021-07-29T11:35: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72" w:author="Ioana" w:date="2021-07-29T11:24:00Z">
                        <w:rPr>
                          <w:rFonts w:ascii="Trebuchet MS" w:eastAsia="Times New Roman" w:hAnsi="Trebuchet MS" w:cs="Calibri"/>
                          <w:b/>
                          <w:bCs/>
                          <w:color w:val="3F3F76"/>
                          <w:sz w:val="36"/>
                          <w:szCs w:val="36"/>
                          <w:lang w:val="en-US"/>
                        </w:rPr>
                      </w:rPrChange>
                    </w:rPr>
                  </w:pPr>
                </w:p>
              </w:tc>
              <w:tc>
                <w:tcPr>
                  <w:tcW w:w="962"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73" w:author="Ioana" w:date="2021-07-29T11:35:00Z">
                    <w:tcPr>
                      <w:tcW w:w="962" w:type="dxa"/>
                      <w:gridSpan w:val="3"/>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1</w:t>
                  </w:r>
                </w:p>
              </w:tc>
              <w:tc>
                <w:tcPr>
                  <w:tcW w:w="889" w:type="dxa"/>
                  <w:tcBorders>
                    <w:top w:val="nil"/>
                    <w:left w:val="nil"/>
                    <w:bottom w:val="single" w:sz="4" w:space="0" w:color="7F7F7F"/>
                    <w:right w:val="single" w:sz="4" w:space="0" w:color="7F7F7F"/>
                  </w:tcBorders>
                  <w:shd w:val="clear" w:color="000000" w:fill="FFFFFF"/>
                  <w:vAlign w:val="bottom"/>
                  <w:hideMark/>
                  <w:tcPrChange w:id="74" w:author="Ioana" w:date="2021-07-29T11:35:00Z">
                    <w:tcPr>
                      <w:tcW w:w="889"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49" w:type="dxa"/>
                  <w:tcBorders>
                    <w:top w:val="nil"/>
                    <w:left w:val="nil"/>
                    <w:bottom w:val="single" w:sz="4" w:space="0" w:color="7F7F7F"/>
                    <w:right w:val="single" w:sz="4" w:space="0" w:color="7F7F7F"/>
                  </w:tcBorders>
                  <w:shd w:val="clear" w:color="000000" w:fill="FFFFFF"/>
                  <w:vAlign w:val="bottom"/>
                  <w:hideMark/>
                  <w:tcPrChange w:id="75" w:author="Ioana" w:date="2021-07-29T11:35:00Z">
                    <w:tcPr>
                      <w:tcW w:w="2311" w:type="dxa"/>
                      <w:gridSpan w:val="4"/>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2357" w:type="dxa"/>
                  <w:tcBorders>
                    <w:top w:val="nil"/>
                    <w:left w:val="nil"/>
                    <w:bottom w:val="single" w:sz="4" w:space="0" w:color="7F7F7F"/>
                    <w:right w:val="single" w:sz="4" w:space="0" w:color="7F7F7F"/>
                  </w:tcBorders>
                  <w:shd w:val="clear" w:color="000000" w:fill="FFFFFF"/>
                  <w:vAlign w:val="bottom"/>
                  <w:hideMark/>
                  <w:tcPrChange w:id="76" w:author="Ioana" w:date="2021-07-29T11:35:00Z">
                    <w:tcPr>
                      <w:tcW w:w="236"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86"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77" w:author="Ioana" w:date="2021-07-29T11:35:00Z">
                    <w:tcPr>
                      <w:tcW w:w="2145" w:type="dxa"/>
                      <w:gridSpan w:val="2"/>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0</w:t>
                  </w:r>
                </w:p>
              </w:tc>
              <w:tc>
                <w:tcPr>
                  <w:tcW w:w="1198" w:type="dxa"/>
                  <w:vMerge w:val="restart"/>
                  <w:tcBorders>
                    <w:top w:val="nil"/>
                    <w:left w:val="single" w:sz="4" w:space="0" w:color="7F7F7F"/>
                    <w:bottom w:val="single" w:sz="4" w:space="0" w:color="7F7F7F"/>
                    <w:right w:val="nil"/>
                  </w:tcBorders>
                  <w:shd w:val="clear" w:color="auto" w:fill="FFFFFF" w:themeFill="background1"/>
                  <w:vAlign w:val="bottom"/>
                  <w:hideMark/>
                  <w:tcPrChange w:id="78" w:author="Ioana" w:date="2021-07-29T11:35:00Z">
                    <w:tcPr>
                      <w:tcW w:w="1198" w:type="dxa"/>
                      <w:vMerge w:val="restart"/>
                      <w:tcBorders>
                        <w:top w:val="nil"/>
                        <w:left w:val="single" w:sz="4" w:space="0" w:color="7F7F7F"/>
                        <w:bottom w:val="single" w:sz="4" w:space="0" w:color="7F7F7F"/>
                        <w:right w:val="nil"/>
                      </w:tcBorders>
                      <w:shd w:val="clear" w:color="000000" w:fill="FFFFFF"/>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0.00%</w:t>
                  </w:r>
                </w:p>
              </w:tc>
            </w:tr>
            <w:tr w:rsidR="00050260" w:rsidRPr="00504CCF" w:rsidTr="00B9053D">
              <w:trPr>
                <w:trHeight w:val="420"/>
                <w:trPrChange w:id="79" w:author="Ioana" w:date="2021-07-29T11:35: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80" w:author="Ioana" w:date="2021-07-29T11:35: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81" w:author="Ioana" w:date="2021-07-29T11:24:00Z">
                        <w:rPr>
                          <w:rFonts w:ascii="Trebuchet MS" w:eastAsia="Times New Roman" w:hAnsi="Trebuchet MS" w:cs="Calibri"/>
                          <w:b/>
                          <w:bCs/>
                          <w:color w:val="3F3F76"/>
                          <w:sz w:val="36"/>
                          <w:szCs w:val="36"/>
                          <w:lang w:val="en-US"/>
                        </w:rPr>
                      </w:rPrChange>
                    </w:rPr>
                  </w:pPr>
                </w:p>
              </w:tc>
              <w:tc>
                <w:tcPr>
                  <w:tcW w:w="962" w:type="dxa"/>
                  <w:vMerge/>
                  <w:tcBorders>
                    <w:top w:val="nil"/>
                    <w:left w:val="single" w:sz="4" w:space="0" w:color="7F7F7F"/>
                    <w:bottom w:val="single" w:sz="4" w:space="0" w:color="7F7F7F"/>
                    <w:right w:val="single" w:sz="4" w:space="0" w:color="7F7F7F"/>
                  </w:tcBorders>
                  <w:vAlign w:val="center"/>
                  <w:hideMark/>
                  <w:tcPrChange w:id="82" w:author="Ioana" w:date="2021-07-29T11:35:00Z">
                    <w:tcPr>
                      <w:tcW w:w="962" w:type="dxa"/>
                      <w:gridSpan w:val="3"/>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tcBorders>
                    <w:top w:val="nil"/>
                    <w:left w:val="nil"/>
                    <w:bottom w:val="single" w:sz="4" w:space="0" w:color="7F7F7F"/>
                    <w:right w:val="single" w:sz="4" w:space="0" w:color="7F7F7F"/>
                  </w:tcBorders>
                  <w:shd w:val="clear" w:color="000000" w:fill="FFFFFF"/>
                  <w:vAlign w:val="bottom"/>
                  <w:hideMark/>
                  <w:tcPrChange w:id="83" w:author="Ioana" w:date="2021-07-29T11:35:00Z">
                    <w:tcPr>
                      <w:tcW w:w="889"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49" w:type="dxa"/>
                  <w:tcBorders>
                    <w:top w:val="nil"/>
                    <w:left w:val="nil"/>
                    <w:bottom w:val="single" w:sz="4" w:space="0" w:color="7F7F7F"/>
                    <w:right w:val="single" w:sz="4" w:space="0" w:color="7F7F7F"/>
                  </w:tcBorders>
                  <w:shd w:val="clear" w:color="000000" w:fill="FFFFFF"/>
                  <w:vAlign w:val="bottom"/>
                  <w:hideMark/>
                  <w:tcPrChange w:id="84" w:author="Ioana" w:date="2021-07-29T11:35:00Z">
                    <w:tcPr>
                      <w:tcW w:w="2311" w:type="dxa"/>
                      <w:gridSpan w:val="4"/>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2357" w:type="dxa"/>
                  <w:tcBorders>
                    <w:top w:val="nil"/>
                    <w:left w:val="nil"/>
                    <w:bottom w:val="single" w:sz="4" w:space="0" w:color="7F7F7F"/>
                    <w:right w:val="single" w:sz="4" w:space="0" w:color="7F7F7F"/>
                  </w:tcBorders>
                  <w:shd w:val="clear" w:color="000000" w:fill="FFFFFF"/>
                  <w:vAlign w:val="bottom"/>
                  <w:hideMark/>
                  <w:tcPrChange w:id="85" w:author="Ioana" w:date="2021-07-29T11:35:00Z">
                    <w:tcPr>
                      <w:tcW w:w="236"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86" w:type="dxa"/>
                  <w:vMerge/>
                  <w:tcBorders>
                    <w:top w:val="nil"/>
                    <w:left w:val="single" w:sz="4" w:space="0" w:color="7F7F7F"/>
                    <w:bottom w:val="single" w:sz="4" w:space="0" w:color="7F7F7F"/>
                    <w:right w:val="single" w:sz="4" w:space="0" w:color="7F7F7F"/>
                  </w:tcBorders>
                  <w:vAlign w:val="center"/>
                  <w:hideMark/>
                  <w:tcPrChange w:id="86" w:author="Ioana" w:date="2021-07-29T11:35:00Z">
                    <w:tcPr>
                      <w:tcW w:w="2145"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FF" w:themeFill="background1"/>
                  <w:vAlign w:val="center"/>
                  <w:hideMark/>
                  <w:tcPrChange w:id="87" w:author="Ioana" w:date="2021-07-29T11:35:00Z">
                    <w:tcPr>
                      <w:tcW w:w="1198" w:type="dxa"/>
                      <w:vMerge/>
                      <w:tcBorders>
                        <w:top w:val="nil"/>
                        <w:left w:val="single" w:sz="4" w:space="0" w:color="7F7F7F"/>
                        <w:bottom w:val="single" w:sz="4" w:space="0" w:color="7F7F7F"/>
                        <w:right w:val="nil"/>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050260" w:rsidRPr="00504CCF" w:rsidTr="00B9053D">
              <w:trPr>
                <w:trHeight w:val="1320"/>
                <w:trPrChange w:id="88" w:author="Ioana" w:date="2021-07-29T11:34:00Z">
                  <w:trPr>
                    <w:trHeight w:val="13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89" w:author="Ioana" w:date="2021-07-29T11:34:00Z">
                    <w:tcPr>
                      <w:tcW w:w="1100" w:type="dxa"/>
                      <w:gridSpan w:val="2"/>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90" w:author="Ioana" w:date="2021-07-29T11:24:00Z">
                        <w:rPr>
                          <w:rFonts w:ascii="Trebuchet MS" w:eastAsia="Times New Roman" w:hAnsi="Trebuchet MS" w:cs="Calibri"/>
                          <w:b/>
                          <w:bCs/>
                          <w:color w:val="3F3F76"/>
                          <w:sz w:val="36"/>
                          <w:szCs w:val="36"/>
                          <w:lang w:val="en-US"/>
                        </w:rPr>
                      </w:rPrChange>
                    </w:rPr>
                  </w:pPr>
                </w:p>
              </w:tc>
              <w:tc>
                <w:tcPr>
                  <w:tcW w:w="962" w:type="dxa"/>
                  <w:vMerge w:val="restart"/>
                  <w:tcBorders>
                    <w:top w:val="nil"/>
                    <w:left w:val="single" w:sz="4" w:space="0" w:color="7F7F7F"/>
                    <w:bottom w:val="nil"/>
                    <w:right w:val="single" w:sz="4" w:space="0" w:color="7F7F7F"/>
                  </w:tcBorders>
                  <w:shd w:val="clear" w:color="000000" w:fill="FFFFFF"/>
                  <w:vAlign w:val="bottom"/>
                  <w:hideMark/>
                  <w:tcPrChange w:id="91" w:author="Ioana" w:date="2021-07-29T11:34:00Z">
                    <w:tcPr>
                      <w:tcW w:w="962" w:type="dxa"/>
                      <w:gridSpan w:val="3"/>
                      <w:vMerge w:val="restart"/>
                      <w:tcBorders>
                        <w:top w:val="nil"/>
                        <w:left w:val="single" w:sz="4" w:space="0" w:color="7F7F7F"/>
                        <w:bottom w:val="nil"/>
                        <w:right w:val="single" w:sz="4" w:space="0" w:color="7F7F7F"/>
                      </w:tcBorders>
                      <w:shd w:val="clear" w:color="000000" w:fill="FFFFFF"/>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2</w:t>
                  </w:r>
                </w:p>
              </w:tc>
              <w:tc>
                <w:tcPr>
                  <w:tcW w:w="889" w:type="dxa"/>
                  <w:tcBorders>
                    <w:top w:val="nil"/>
                    <w:left w:val="nil"/>
                    <w:bottom w:val="single" w:sz="4" w:space="0" w:color="7F7F7F"/>
                    <w:right w:val="single" w:sz="4" w:space="0" w:color="7F7F7F"/>
                  </w:tcBorders>
                  <w:shd w:val="clear" w:color="auto" w:fill="FFFFFF" w:themeFill="background1"/>
                  <w:vAlign w:val="bottom"/>
                  <w:hideMark/>
                  <w:tcPrChange w:id="92" w:author="Ioana" w:date="2021-07-29T11:34:00Z">
                    <w:tcPr>
                      <w:tcW w:w="889" w:type="dxa"/>
                      <w:gridSpan w:val="2"/>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M1/2A</w:t>
                  </w:r>
                </w:p>
              </w:tc>
              <w:tc>
                <w:tcPr>
                  <w:tcW w:w="1149" w:type="dxa"/>
                  <w:tcBorders>
                    <w:top w:val="nil"/>
                    <w:left w:val="nil"/>
                    <w:bottom w:val="single" w:sz="4" w:space="0" w:color="7F7F7F"/>
                    <w:right w:val="single" w:sz="4" w:space="0" w:color="7F7F7F"/>
                  </w:tcBorders>
                  <w:shd w:val="clear" w:color="auto" w:fill="FFFFFF" w:themeFill="background1"/>
                  <w:vAlign w:val="bottom"/>
                  <w:hideMark/>
                  <w:tcPrChange w:id="93" w:author="Ioana" w:date="2021-07-29T11:34:00Z">
                    <w:tcPr>
                      <w:tcW w:w="1149" w:type="dxa"/>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90% (ferme mici /ferme medii)</w:t>
                  </w:r>
                  <w:r w:rsidRPr="00050260">
                    <w:rPr>
                      <w:rFonts w:ascii="Trebuchet MS" w:eastAsia="Times New Roman" w:hAnsi="Trebuchet MS" w:cs="Calibri"/>
                      <w:b/>
                      <w:bCs/>
                      <w:color w:val="3F3F76"/>
                      <w:lang w:val="en-US"/>
                    </w:rPr>
                    <w:br/>
                    <w:t>70% (ferme mari)</w:t>
                  </w:r>
                </w:p>
              </w:tc>
              <w:tc>
                <w:tcPr>
                  <w:tcW w:w="2357" w:type="dxa"/>
                  <w:tcBorders>
                    <w:top w:val="nil"/>
                    <w:left w:val="nil"/>
                    <w:bottom w:val="single" w:sz="4" w:space="0" w:color="7F7F7F"/>
                    <w:right w:val="single" w:sz="4" w:space="0" w:color="7F7F7F"/>
                  </w:tcBorders>
                  <w:shd w:val="clear" w:color="auto" w:fill="FFFFFF" w:themeFill="background1"/>
                  <w:vAlign w:val="bottom"/>
                  <w:hideMark/>
                  <w:tcPrChange w:id="94" w:author="Ioana" w:date="2021-07-29T11:34:00Z">
                    <w:tcPr>
                      <w:tcW w:w="2357" w:type="dxa"/>
                      <w:gridSpan w:val="3"/>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698,186.44</w:t>
                  </w:r>
                </w:p>
              </w:tc>
              <w:tc>
                <w:tcPr>
                  <w:tcW w:w="1186" w:type="dxa"/>
                  <w:vMerge w:val="restart"/>
                  <w:tcBorders>
                    <w:top w:val="nil"/>
                    <w:left w:val="single" w:sz="4" w:space="0" w:color="7F7F7F"/>
                    <w:bottom w:val="single" w:sz="4" w:space="0" w:color="7F7F7F"/>
                    <w:right w:val="single" w:sz="4" w:space="0" w:color="7F7F7F"/>
                  </w:tcBorders>
                  <w:shd w:val="clear" w:color="auto" w:fill="FFFFFF" w:themeFill="background1"/>
                  <w:vAlign w:val="bottom"/>
                  <w:hideMark/>
                  <w:tcPrChange w:id="95" w:author="Ioana" w:date="2021-07-29T11:34:00Z">
                    <w:tcPr>
                      <w:tcW w:w="1186" w:type="dxa"/>
                      <w:gridSpan w:val="2"/>
                      <w:vMerge w:val="restart"/>
                      <w:tcBorders>
                        <w:top w:val="nil"/>
                        <w:left w:val="single" w:sz="4" w:space="0" w:color="7F7F7F"/>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778186.44</w:t>
                  </w:r>
                </w:p>
              </w:tc>
              <w:tc>
                <w:tcPr>
                  <w:tcW w:w="1198" w:type="dxa"/>
                  <w:vMerge w:val="restart"/>
                  <w:tcBorders>
                    <w:top w:val="nil"/>
                    <w:left w:val="single" w:sz="4" w:space="0" w:color="7F7F7F"/>
                    <w:bottom w:val="single" w:sz="4" w:space="0" w:color="7F7F7F"/>
                    <w:right w:val="nil"/>
                  </w:tcBorders>
                  <w:shd w:val="clear" w:color="auto" w:fill="FFFF00"/>
                  <w:vAlign w:val="bottom"/>
                  <w:hideMark/>
                  <w:tcPrChange w:id="96" w:author="Ioana" w:date="2021-07-29T11:34:00Z">
                    <w:tcPr>
                      <w:tcW w:w="1198" w:type="dxa"/>
                      <w:gridSpan w:val="2"/>
                      <w:vMerge w:val="restart"/>
                      <w:tcBorders>
                        <w:top w:val="nil"/>
                        <w:left w:val="single" w:sz="4" w:space="0" w:color="7F7F7F"/>
                        <w:bottom w:val="single" w:sz="4" w:space="0" w:color="7F7F7F"/>
                        <w:right w:val="nil"/>
                      </w:tcBorders>
                      <w:shd w:val="clear" w:color="auto" w:fill="FFFFFF" w:themeFill="background1"/>
                      <w:vAlign w:val="bottom"/>
                      <w:hideMark/>
                    </w:tcPr>
                  </w:tcPrChange>
                </w:tcPr>
                <w:p w:rsidR="00504CCF" w:rsidRPr="00050260" w:rsidRDefault="00504CCF" w:rsidP="00504CCF">
                  <w:pPr>
                    <w:spacing w:after="0" w:line="240" w:lineRule="auto"/>
                    <w:jc w:val="center"/>
                    <w:rPr>
                      <w:ins w:id="97" w:author="Ioana" w:date="2021-07-28T13:08:00Z"/>
                      <w:rFonts w:ascii="Trebuchet MS" w:eastAsia="Times New Roman" w:hAnsi="Trebuchet MS" w:cs="Calibri"/>
                      <w:b/>
                      <w:bCs/>
                      <w:color w:val="3F3F76"/>
                      <w:lang w:val="en-US"/>
                    </w:rPr>
                  </w:pPr>
                  <w:del w:id="98" w:author="Ioana" w:date="2021-07-28T13:08:00Z">
                    <w:r w:rsidRPr="00050260" w:rsidDel="001B2456">
                      <w:rPr>
                        <w:rFonts w:ascii="Trebuchet MS" w:eastAsia="Times New Roman" w:hAnsi="Trebuchet MS" w:cs="Calibri"/>
                        <w:b/>
                        <w:bCs/>
                        <w:color w:val="3F3F76"/>
                        <w:lang w:val="en-US"/>
                      </w:rPr>
                      <w:delText>38.23%</w:delText>
                    </w:r>
                  </w:del>
                </w:p>
                <w:p w:rsidR="001B2456" w:rsidRPr="00050260" w:rsidRDefault="001B2456" w:rsidP="00504CCF">
                  <w:pPr>
                    <w:spacing w:after="0" w:line="240" w:lineRule="auto"/>
                    <w:jc w:val="center"/>
                    <w:rPr>
                      <w:rFonts w:ascii="Trebuchet MS" w:eastAsia="Times New Roman" w:hAnsi="Trebuchet MS" w:cs="Calibri"/>
                      <w:b/>
                      <w:bCs/>
                      <w:color w:val="3F3F76"/>
                      <w:lang w:val="en-US"/>
                    </w:rPr>
                  </w:pPr>
                  <w:ins w:id="99" w:author="Ioana" w:date="2021-07-28T13:08:00Z">
                    <w:r w:rsidRPr="00050260">
                      <w:rPr>
                        <w:rFonts w:ascii="Trebuchet MS" w:eastAsia="Times New Roman" w:hAnsi="Trebuchet MS" w:cs="Calibri"/>
                        <w:b/>
                        <w:bCs/>
                        <w:color w:val="3F3F76"/>
                        <w:lang w:val="en-US"/>
                      </w:rPr>
                      <w:t>35.67%</w:t>
                    </w:r>
                  </w:ins>
                </w:p>
              </w:tc>
            </w:tr>
            <w:tr w:rsidR="00050260" w:rsidRPr="00504CCF" w:rsidTr="00B9053D">
              <w:trPr>
                <w:trHeight w:val="420"/>
                <w:trPrChange w:id="100" w:author="Ioana" w:date="2021-07-29T11:34: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01" w:author="Ioana" w:date="2021-07-29T11:34: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02" w:author="Ioana" w:date="2021-07-29T11:24:00Z">
                        <w:rPr>
                          <w:rFonts w:ascii="Trebuchet MS" w:eastAsia="Times New Roman" w:hAnsi="Trebuchet MS" w:cs="Calibri"/>
                          <w:b/>
                          <w:bCs/>
                          <w:color w:val="3F3F76"/>
                          <w:sz w:val="36"/>
                          <w:szCs w:val="36"/>
                          <w:lang w:val="en-US"/>
                        </w:rPr>
                      </w:rPrChange>
                    </w:rPr>
                  </w:pPr>
                </w:p>
              </w:tc>
              <w:tc>
                <w:tcPr>
                  <w:tcW w:w="962" w:type="dxa"/>
                  <w:vMerge/>
                  <w:tcBorders>
                    <w:top w:val="nil"/>
                    <w:left w:val="single" w:sz="4" w:space="0" w:color="7F7F7F"/>
                    <w:bottom w:val="nil"/>
                    <w:right w:val="single" w:sz="4" w:space="0" w:color="7F7F7F"/>
                  </w:tcBorders>
                  <w:vAlign w:val="center"/>
                  <w:hideMark/>
                  <w:tcPrChange w:id="103" w:author="Ioana" w:date="2021-07-29T11:34:00Z">
                    <w:tcPr>
                      <w:tcW w:w="962" w:type="dxa"/>
                      <w:gridSpan w:val="3"/>
                      <w:vMerge/>
                      <w:tcBorders>
                        <w:top w:val="nil"/>
                        <w:left w:val="single" w:sz="4" w:space="0" w:color="7F7F7F"/>
                        <w:bottom w:val="nil"/>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tcBorders>
                    <w:top w:val="nil"/>
                    <w:left w:val="nil"/>
                    <w:bottom w:val="single" w:sz="4" w:space="0" w:color="7F7F7F"/>
                    <w:right w:val="single" w:sz="4" w:space="0" w:color="7F7F7F"/>
                  </w:tcBorders>
                  <w:shd w:val="clear" w:color="auto" w:fill="auto"/>
                  <w:vAlign w:val="bottom"/>
                  <w:hideMark/>
                  <w:tcPrChange w:id="104" w:author="Ioana" w:date="2021-07-29T11:34:00Z">
                    <w:tcPr>
                      <w:tcW w:w="889" w:type="dxa"/>
                      <w:gridSpan w:val="2"/>
                      <w:tcBorders>
                        <w:top w:val="nil"/>
                        <w:left w:val="nil"/>
                        <w:bottom w:val="single" w:sz="4" w:space="0" w:color="7F7F7F"/>
                        <w:right w:val="single" w:sz="4" w:space="0" w:color="7F7F7F"/>
                      </w:tcBorders>
                      <w:shd w:val="clear" w:color="auto" w:fill="auto"/>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M2/2B</w:t>
                  </w:r>
                </w:p>
              </w:tc>
              <w:tc>
                <w:tcPr>
                  <w:tcW w:w="1149" w:type="dxa"/>
                  <w:tcBorders>
                    <w:top w:val="nil"/>
                    <w:left w:val="nil"/>
                    <w:bottom w:val="single" w:sz="4" w:space="0" w:color="7F7F7F"/>
                    <w:right w:val="single" w:sz="4" w:space="0" w:color="7F7F7F"/>
                  </w:tcBorders>
                  <w:shd w:val="clear" w:color="auto" w:fill="auto"/>
                  <w:vAlign w:val="bottom"/>
                  <w:hideMark/>
                  <w:tcPrChange w:id="105" w:author="Ioana" w:date="2021-07-29T11:34:00Z">
                    <w:tcPr>
                      <w:tcW w:w="2311" w:type="dxa"/>
                      <w:gridSpan w:val="4"/>
                      <w:tcBorders>
                        <w:top w:val="nil"/>
                        <w:left w:val="nil"/>
                        <w:bottom w:val="single" w:sz="4" w:space="0" w:color="7F7F7F"/>
                        <w:right w:val="single" w:sz="4" w:space="0" w:color="7F7F7F"/>
                      </w:tcBorders>
                      <w:shd w:val="clear" w:color="auto" w:fill="auto"/>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100%</w:t>
                  </w:r>
                </w:p>
              </w:tc>
              <w:tc>
                <w:tcPr>
                  <w:tcW w:w="2357" w:type="dxa"/>
                  <w:tcBorders>
                    <w:top w:val="nil"/>
                    <w:left w:val="nil"/>
                    <w:bottom w:val="single" w:sz="4" w:space="0" w:color="7F7F7F"/>
                    <w:right w:val="single" w:sz="4" w:space="0" w:color="7F7F7F"/>
                  </w:tcBorders>
                  <w:shd w:val="clear" w:color="auto" w:fill="auto"/>
                  <w:vAlign w:val="bottom"/>
                  <w:hideMark/>
                  <w:tcPrChange w:id="106" w:author="Ioana" w:date="2021-07-29T11:34:00Z">
                    <w:tcPr>
                      <w:tcW w:w="236" w:type="dxa"/>
                      <w:gridSpan w:val="2"/>
                      <w:tcBorders>
                        <w:top w:val="nil"/>
                        <w:left w:val="nil"/>
                        <w:bottom w:val="single" w:sz="4" w:space="0" w:color="7F7F7F"/>
                        <w:right w:val="single" w:sz="4" w:space="0" w:color="7F7F7F"/>
                      </w:tcBorders>
                      <w:shd w:val="clear" w:color="auto" w:fill="auto"/>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80,000.00</w:t>
                  </w:r>
                </w:p>
              </w:tc>
              <w:tc>
                <w:tcPr>
                  <w:tcW w:w="1186" w:type="dxa"/>
                  <w:vMerge/>
                  <w:tcBorders>
                    <w:top w:val="nil"/>
                    <w:left w:val="single" w:sz="4" w:space="0" w:color="7F7F7F"/>
                    <w:bottom w:val="single" w:sz="4" w:space="0" w:color="7F7F7F"/>
                    <w:right w:val="single" w:sz="4" w:space="0" w:color="7F7F7F"/>
                  </w:tcBorders>
                  <w:vAlign w:val="center"/>
                  <w:hideMark/>
                  <w:tcPrChange w:id="107" w:author="Ioana" w:date="2021-07-29T11:34:00Z">
                    <w:tcPr>
                      <w:tcW w:w="2145"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00"/>
                  <w:vAlign w:val="center"/>
                  <w:hideMark/>
                  <w:tcPrChange w:id="108" w:author="Ioana" w:date="2021-07-29T11:34:00Z">
                    <w:tcPr>
                      <w:tcW w:w="1198" w:type="dxa"/>
                      <w:vMerge/>
                      <w:tcBorders>
                        <w:top w:val="nil"/>
                        <w:left w:val="single" w:sz="4" w:space="0" w:color="7F7F7F"/>
                        <w:bottom w:val="single" w:sz="4" w:space="0" w:color="7F7F7F"/>
                        <w:right w:val="nil"/>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050260" w:rsidRPr="00504CCF" w:rsidTr="00B9053D">
              <w:trPr>
                <w:trHeight w:val="420"/>
                <w:trPrChange w:id="109" w:author="Ioana" w:date="2021-07-29T11:35: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10" w:author="Ioana" w:date="2021-07-29T11:35: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11" w:author="Ioana" w:date="2021-07-29T11:24:00Z">
                        <w:rPr>
                          <w:rFonts w:ascii="Trebuchet MS" w:eastAsia="Times New Roman" w:hAnsi="Trebuchet MS" w:cs="Calibri"/>
                          <w:b/>
                          <w:bCs/>
                          <w:color w:val="3F3F76"/>
                          <w:sz w:val="36"/>
                          <w:szCs w:val="36"/>
                          <w:lang w:val="en-US"/>
                        </w:rPr>
                      </w:rPrChange>
                    </w:rPr>
                  </w:pPr>
                </w:p>
              </w:tc>
              <w:tc>
                <w:tcPr>
                  <w:tcW w:w="962" w:type="dxa"/>
                  <w:vMerge w:val="restart"/>
                  <w:tcBorders>
                    <w:top w:val="single" w:sz="4" w:space="0" w:color="7F7F7F"/>
                    <w:left w:val="single" w:sz="4" w:space="0" w:color="7F7F7F"/>
                    <w:bottom w:val="single" w:sz="4" w:space="0" w:color="7F7F7F"/>
                    <w:right w:val="single" w:sz="4" w:space="0" w:color="7F7F7F"/>
                  </w:tcBorders>
                  <w:shd w:val="clear" w:color="000000" w:fill="FFFFFF"/>
                  <w:vAlign w:val="bottom"/>
                  <w:hideMark/>
                  <w:tcPrChange w:id="112" w:author="Ioana" w:date="2021-07-29T11:35:00Z">
                    <w:tcPr>
                      <w:tcW w:w="962" w:type="dxa"/>
                      <w:gridSpan w:val="3"/>
                      <w:vMerge w:val="restart"/>
                      <w:tcBorders>
                        <w:top w:val="single" w:sz="4" w:space="0" w:color="7F7F7F"/>
                        <w:left w:val="single" w:sz="4" w:space="0" w:color="7F7F7F"/>
                        <w:bottom w:val="single" w:sz="4" w:space="0" w:color="7F7F7F"/>
                        <w:right w:val="single" w:sz="4" w:space="0" w:color="7F7F7F"/>
                      </w:tcBorders>
                      <w:shd w:val="clear" w:color="000000" w:fill="FFFFFF"/>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3</w:t>
                  </w:r>
                </w:p>
              </w:tc>
              <w:tc>
                <w:tcPr>
                  <w:tcW w:w="889" w:type="dxa"/>
                  <w:tcBorders>
                    <w:top w:val="nil"/>
                    <w:left w:val="nil"/>
                    <w:bottom w:val="single" w:sz="4" w:space="0" w:color="7F7F7F"/>
                    <w:right w:val="single" w:sz="4" w:space="0" w:color="7F7F7F"/>
                  </w:tcBorders>
                  <w:shd w:val="clear" w:color="000000" w:fill="FFFFFF"/>
                  <w:vAlign w:val="bottom"/>
                  <w:hideMark/>
                  <w:tcPrChange w:id="113" w:author="Ioana" w:date="2021-07-29T11:35:00Z">
                    <w:tcPr>
                      <w:tcW w:w="889"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49" w:type="dxa"/>
                  <w:tcBorders>
                    <w:top w:val="nil"/>
                    <w:left w:val="nil"/>
                    <w:bottom w:val="single" w:sz="4" w:space="0" w:color="7F7F7F"/>
                    <w:right w:val="single" w:sz="4" w:space="0" w:color="7F7F7F"/>
                  </w:tcBorders>
                  <w:shd w:val="clear" w:color="000000" w:fill="FFFFFF"/>
                  <w:vAlign w:val="bottom"/>
                  <w:hideMark/>
                  <w:tcPrChange w:id="114" w:author="Ioana" w:date="2021-07-29T11:35:00Z">
                    <w:tcPr>
                      <w:tcW w:w="2311" w:type="dxa"/>
                      <w:gridSpan w:val="4"/>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2357" w:type="dxa"/>
                  <w:tcBorders>
                    <w:top w:val="nil"/>
                    <w:left w:val="nil"/>
                    <w:bottom w:val="single" w:sz="4" w:space="0" w:color="7F7F7F"/>
                    <w:right w:val="single" w:sz="4" w:space="0" w:color="7F7F7F"/>
                  </w:tcBorders>
                  <w:shd w:val="clear" w:color="000000" w:fill="FFFFFF"/>
                  <w:vAlign w:val="bottom"/>
                  <w:hideMark/>
                  <w:tcPrChange w:id="115" w:author="Ioana" w:date="2021-07-29T11:35:00Z">
                    <w:tcPr>
                      <w:tcW w:w="236"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86"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16" w:author="Ioana" w:date="2021-07-29T11:35:00Z">
                    <w:tcPr>
                      <w:tcW w:w="2145" w:type="dxa"/>
                      <w:gridSpan w:val="2"/>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0</w:t>
                  </w:r>
                </w:p>
              </w:tc>
              <w:tc>
                <w:tcPr>
                  <w:tcW w:w="1198" w:type="dxa"/>
                  <w:vMerge w:val="restart"/>
                  <w:tcBorders>
                    <w:top w:val="nil"/>
                    <w:left w:val="single" w:sz="4" w:space="0" w:color="7F7F7F"/>
                    <w:bottom w:val="single" w:sz="4" w:space="0" w:color="7F7F7F"/>
                    <w:right w:val="nil"/>
                  </w:tcBorders>
                  <w:shd w:val="clear" w:color="auto" w:fill="FFFFFF" w:themeFill="background1"/>
                  <w:vAlign w:val="bottom"/>
                  <w:hideMark/>
                  <w:tcPrChange w:id="117" w:author="Ioana" w:date="2021-07-29T11:35:00Z">
                    <w:tcPr>
                      <w:tcW w:w="1198" w:type="dxa"/>
                      <w:vMerge w:val="restart"/>
                      <w:tcBorders>
                        <w:top w:val="nil"/>
                        <w:left w:val="single" w:sz="4" w:space="0" w:color="7F7F7F"/>
                        <w:bottom w:val="single" w:sz="4" w:space="0" w:color="7F7F7F"/>
                        <w:right w:val="nil"/>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0.00%</w:t>
                  </w:r>
                </w:p>
              </w:tc>
            </w:tr>
            <w:tr w:rsidR="00050260" w:rsidRPr="00504CCF" w:rsidTr="00B9053D">
              <w:trPr>
                <w:trHeight w:val="315"/>
                <w:trPrChange w:id="118" w:author="Ioana" w:date="2021-07-29T11:35:00Z">
                  <w:trPr>
                    <w:trHeight w:val="315"/>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19" w:author="Ioana" w:date="2021-07-29T11:35: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20" w:author="Ioana" w:date="2021-07-29T11:24:00Z">
                        <w:rPr>
                          <w:rFonts w:ascii="Trebuchet MS" w:eastAsia="Times New Roman" w:hAnsi="Trebuchet MS" w:cs="Calibri"/>
                          <w:b/>
                          <w:bCs/>
                          <w:color w:val="3F3F76"/>
                          <w:sz w:val="36"/>
                          <w:szCs w:val="36"/>
                          <w:lang w:val="en-US"/>
                        </w:rPr>
                      </w:rPrChange>
                    </w:rPr>
                  </w:pPr>
                </w:p>
              </w:tc>
              <w:tc>
                <w:tcPr>
                  <w:tcW w:w="962" w:type="dxa"/>
                  <w:vMerge/>
                  <w:tcBorders>
                    <w:top w:val="single" w:sz="4" w:space="0" w:color="7F7F7F"/>
                    <w:left w:val="single" w:sz="4" w:space="0" w:color="7F7F7F"/>
                    <w:bottom w:val="single" w:sz="4" w:space="0" w:color="7F7F7F"/>
                    <w:right w:val="single" w:sz="4" w:space="0" w:color="7F7F7F"/>
                  </w:tcBorders>
                  <w:vAlign w:val="center"/>
                  <w:hideMark/>
                  <w:tcPrChange w:id="121" w:author="Ioana" w:date="2021-07-29T11:35:00Z">
                    <w:tcPr>
                      <w:tcW w:w="962" w:type="dxa"/>
                      <w:gridSpan w:val="3"/>
                      <w:vMerge/>
                      <w:tcBorders>
                        <w:top w:val="single" w:sz="4" w:space="0" w:color="7F7F7F"/>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tcBorders>
                    <w:top w:val="nil"/>
                    <w:left w:val="nil"/>
                    <w:bottom w:val="single" w:sz="4" w:space="0" w:color="7F7F7F"/>
                    <w:right w:val="single" w:sz="4" w:space="0" w:color="7F7F7F"/>
                  </w:tcBorders>
                  <w:shd w:val="clear" w:color="000000" w:fill="FFFFFF"/>
                  <w:vAlign w:val="bottom"/>
                  <w:hideMark/>
                  <w:tcPrChange w:id="122" w:author="Ioana" w:date="2021-07-29T11:35:00Z">
                    <w:tcPr>
                      <w:tcW w:w="889"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49" w:type="dxa"/>
                  <w:tcBorders>
                    <w:top w:val="nil"/>
                    <w:left w:val="nil"/>
                    <w:bottom w:val="single" w:sz="4" w:space="0" w:color="7F7F7F"/>
                    <w:right w:val="single" w:sz="4" w:space="0" w:color="7F7F7F"/>
                  </w:tcBorders>
                  <w:shd w:val="clear" w:color="000000" w:fill="FFFFFF"/>
                  <w:vAlign w:val="bottom"/>
                  <w:hideMark/>
                  <w:tcPrChange w:id="123" w:author="Ioana" w:date="2021-07-29T11:35:00Z">
                    <w:tcPr>
                      <w:tcW w:w="2311" w:type="dxa"/>
                      <w:gridSpan w:val="4"/>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2357" w:type="dxa"/>
                  <w:tcBorders>
                    <w:top w:val="nil"/>
                    <w:left w:val="nil"/>
                    <w:bottom w:val="single" w:sz="4" w:space="0" w:color="7F7F7F"/>
                    <w:right w:val="single" w:sz="4" w:space="0" w:color="7F7F7F"/>
                  </w:tcBorders>
                  <w:shd w:val="clear" w:color="000000" w:fill="FFFFFF"/>
                  <w:vAlign w:val="bottom"/>
                  <w:hideMark/>
                  <w:tcPrChange w:id="124" w:author="Ioana" w:date="2021-07-29T11:35:00Z">
                    <w:tcPr>
                      <w:tcW w:w="236"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86" w:type="dxa"/>
                  <w:vMerge/>
                  <w:tcBorders>
                    <w:top w:val="nil"/>
                    <w:left w:val="single" w:sz="4" w:space="0" w:color="7F7F7F"/>
                    <w:bottom w:val="single" w:sz="4" w:space="0" w:color="7F7F7F"/>
                    <w:right w:val="single" w:sz="4" w:space="0" w:color="7F7F7F"/>
                  </w:tcBorders>
                  <w:vAlign w:val="center"/>
                  <w:hideMark/>
                  <w:tcPrChange w:id="125" w:author="Ioana" w:date="2021-07-29T11:35:00Z">
                    <w:tcPr>
                      <w:tcW w:w="2145"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FF" w:themeFill="background1"/>
                  <w:vAlign w:val="center"/>
                  <w:hideMark/>
                  <w:tcPrChange w:id="126" w:author="Ioana" w:date="2021-07-29T11:35:00Z">
                    <w:tcPr>
                      <w:tcW w:w="1198" w:type="dxa"/>
                      <w:vMerge/>
                      <w:tcBorders>
                        <w:top w:val="nil"/>
                        <w:left w:val="single" w:sz="4" w:space="0" w:color="7F7F7F"/>
                        <w:bottom w:val="single" w:sz="4" w:space="0" w:color="7F7F7F"/>
                        <w:right w:val="nil"/>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050260" w:rsidRPr="00504CCF" w:rsidTr="00B9053D">
              <w:trPr>
                <w:trHeight w:val="420"/>
                <w:trPrChange w:id="127" w:author="Ioana" w:date="2021-07-29T11:35: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28" w:author="Ioana" w:date="2021-07-29T11:35: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29" w:author="Ioana" w:date="2021-07-29T11:24:00Z">
                        <w:rPr>
                          <w:rFonts w:ascii="Trebuchet MS" w:eastAsia="Times New Roman" w:hAnsi="Trebuchet MS" w:cs="Calibri"/>
                          <w:b/>
                          <w:bCs/>
                          <w:color w:val="3F3F76"/>
                          <w:sz w:val="36"/>
                          <w:szCs w:val="36"/>
                          <w:lang w:val="en-US"/>
                        </w:rPr>
                      </w:rPrChange>
                    </w:rPr>
                  </w:pPr>
                </w:p>
              </w:tc>
              <w:tc>
                <w:tcPr>
                  <w:tcW w:w="962"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30" w:author="Ioana" w:date="2021-07-29T11:35:00Z">
                    <w:tcPr>
                      <w:tcW w:w="962" w:type="dxa"/>
                      <w:gridSpan w:val="3"/>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4</w:t>
                  </w:r>
                </w:p>
              </w:tc>
              <w:tc>
                <w:tcPr>
                  <w:tcW w:w="889" w:type="dxa"/>
                  <w:tcBorders>
                    <w:top w:val="nil"/>
                    <w:left w:val="nil"/>
                    <w:bottom w:val="single" w:sz="4" w:space="0" w:color="7F7F7F"/>
                    <w:right w:val="single" w:sz="4" w:space="0" w:color="7F7F7F"/>
                  </w:tcBorders>
                  <w:shd w:val="clear" w:color="000000" w:fill="FFFFFF"/>
                  <w:vAlign w:val="bottom"/>
                  <w:hideMark/>
                  <w:tcPrChange w:id="131" w:author="Ioana" w:date="2021-07-29T11:35:00Z">
                    <w:tcPr>
                      <w:tcW w:w="889"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49" w:type="dxa"/>
                  <w:tcBorders>
                    <w:top w:val="nil"/>
                    <w:left w:val="nil"/>
                    <w:bottom w:val="single" w:sz="4" w:space="0" w:color="7F7F7F"/>
                    <w:right w:val="single" w:sz="4" w:space="0" w:color="7F7F7F"/>
                  </w:tcBorders>
                  <w:shd w:val="clear" w:color="000000" w:fill="FFFFFF"/>
                  <w:vAlign w:val="bottom"/>
                  <w:hideMark/>
                  <w:tcPrChange w:id="132" w:author="Ioana" w:date="2021-07-29T11:35:00Z">
                    <w:tcPr>
                      <w:tcW w:w="2311" w:type="dxa"/>
                      <w:gridSpan w:val="4"/>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2357" w:type="dxa"/>
                  <w:tcBorders>
                    <w:top w:val="nil"/>
                    <w:left w:val="nil"/>
                    <w:bottom w:val="single" w:sz="4" w:space="0" w:color="7F7F7F"/>
                    <w:right w:val="single" w:sz="4" w:space="0" w:color="7F7F7F"/>
                  </w:tcBorders>
                  <w:shd w:val="clear" w:color="000000" w:fill="FFFFFF"/>
                  <w:vAlign w:val="bottom"/>
                  <w:hideMark/>
                  <w:tcPrChange w:id="133" w:author="Ioana" w:date="2021-07-29T11:35:00Z">
                    <w:tcPr>
                      <w:tcW w:w="236"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86"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34" w:author="Ioana" w:date="2021-07-29T11:35:00Z">
                    <w:tcPr>
                      <w:tcW w:w="2145" w:type="dxa"/>
                      <w:gridSpan w:val="2"/>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0</w:t>
                  </w:r>
                </w:p>
              </w:tc>
              <w:tc>
                <w:tcPr>
                  <w:tcW w:w="1198" w:type="dxa"/>
                  <w:vMerge w:val="restart"/>
                  <w:tcBorders>
                    <w:top w:val="nil"/>
                    <w:left w:val="single" w:sz="4" w:space="0" w:color="7F7F7F"/>
                    <w:bottom w:val="single" w:sz="4" w:space="0" w:color="7F7F7F"/>
                    <w:right w:val="nil"/>
                  </w:tcBorders>
                  <w:shd w:val="clear" w:color="auto" w:fill="FFFFFF" w:themeFill="background1"/>
                  <w:vAlign w:val="bottom"/>
                  <w:hideMark/>
                  <w:tcPrChange w:id="135" w:author="Ioana" w:date="2021-07-29T11:35:00Z">
                    <w:tcPr>
                      <w:tcW w:w="1198" w:type="dxa"/>
                      <w:vMerge w:val="restart"/>
                      <w:tcBorders>
                        <w:top w:val="nil"/>
                        <w:left w:val="single" w:sz="4" w:space="0" w:color="7F7F7F"/>
                        <w:bottom w:val="single" w:sz="4" w:space="0" w:color="7F7F7F"/>
                        <w:right w:val="nil"/>
                      </w:tcBorders>
                      <w:shd w:val="clear" w:color="000000" w:fill="FFFFFF"/>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0.00%</w:t>
                  </w:r>
                </w:p>
              </w:tc>
            </w:tr>
            <w:tr w:rsidR="00050260" w:rsidRPr="00504CCF" w:rsidTr="00B9053D">
              <w:trPr>
                <w:trHeight w:val="420"/>
                <w:trPrChange w:id="136" w:author="Ioana" w:date="2021-07-29T11:35: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37" w:author="Ioana" w:date="2021-07-29T11:35: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38" w:author="Ioana" w:date="2021-07-29T11:24:00Z">
                        <w:rPr>
                          <w:rFonts w:ascii="Trebuchet MS" w:eastAsia="Times New Roman" w:hAnsi="Trebuchet MS" w:cs="Calibri"/>
                          <w:b/>
                          <w:bCs/>
                          <w:color w:val="3F3F76"/>
                          <w:sz w:val="36"/>
                          <w:szCs w:val="36"/>
                          <w:lang w:val="en-US"/>
                        </w:rPr>
                      </w:rPrChange>
                    </w:rPr>
                  </w:pPr>
                </w:p>
              </w:tc>
              <w:tc>
                <w:tcPr>
                  <w:tcW w:w="962" w:type="dxa"/>
                  <w:vMerge/>
                  <w:tcBorders>
                    <w:top w:val="nil"/>
                    <w:left w:val="single" w:sz="4" w:space="0" w:color="7F7F7F"/>
                    <w:bottom w:val="single" w:sz="4" w:space="0" w:color="7F7F7F"/>
                    <w:right w:val="single" w:sz="4" w:space="0" w:color="7F7F7F"/>
                  </w:tcBorders>
                  <w:vAlign w:val="center"/>
                  <w:hideMark/>
                  <w:tcPrChange w:id="139" w:author="Ioana" w:date="2021-07-29T11:35:00Z">
                    <w:tcPr>
                      <w:tcW w:w="962" w:type="dxa"/>
                      <w:gridSpan w:val="3"/>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tcBorders>
                    <w:top w:val="nil"/>
                    <w:left w:val="nil"/>
                    <w:bottom w:val="single" w:sz="4" w:space="0" w:color="7F7F7F"/>
                    <w:right w:val="single" w:sz="4" w:space="0" w:color="7F7F7F"/>
                  </w:tcBorders>
                  <w:shd w:val="clear" w:color="000000" w:fill="FFFFFF"/>
                  <w:vAlign w:val="bottom"/>
                  <w:hideMark/>
                  <w:tcPrChange w:id="140" w:author="Ioana" w:date="2021-07-29T11:35:00Z">
                    <w:tcPr>
                      <w:tcW w:w="889"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49" w:type="dxa"/>
                  <w:tcBorders>
                    <w:top w:val="nil"/>
                    <w:left w:val="nil"/>
                    <w:bottom w:val="single" w:sz="4" w:space="0" w:color="7F7F7F"/>
                    <w:right w:val="single" w:sz="4" w:space="0" w:color="7F7F7F"/>
                  </w:tcBorders>
                  <w:shd w:val="clear" w:color="000000" w:fill="FFFFFF"/>
                  <w:vAlign w:val="bottom"/>
                  <w:hideMark/>
                  <w:tcPrChange w:id="141" w:author="Ioana" w:date="2021-07-29T11:35:00Z">
                    <w:tcPr>
                      <w:tcW w:w="2311" w:type="dxa"/>
                      <w:gridSpan w:val="4"/>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2357" w:type="dxa"/>
                  <w:tcBorders>
                    <w:top w:val="nil"/>
                    <w:left w:val="nil"/>
                    <w:bottom w:val="single" w:sz="4" w:space="0" w:color="7F7F7F"/>
                    <w:right w:val="single" w:sz="4" w:space="0" w:color="7F7F7F"/>
                  </w:tcBorders>
                  <w:shd w:val="clear" w:color="000000" w:fill="FFFFFF"/>
                  <w:vAlign w:val="bottom"/>
                  <w:hideMark/>
                  <w:tcPrChange w:id="142" w:author="Ioana" w:date="2021-07-29T11:35:00Z">
                    <w:tcPr>
                      <w:tcW w:w="236" w:type="dxa"/>
                      <w:gridSpan w:val="2"/>
                      <w:tcBorders>
                        <w:top w:val="nil"/>
                        <w:left w:val="nil"/>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 </w:t>
                  </w:r>
                </w:p>
              </w:tc>
              <w:tc>
                <w:tcPr>
                  <w:tcW w:w="1186" w:type="dxa"/>
                  <w:vMerge/>
                  <w:tcBorders>
                    <w:top w:val="nil"/>
                    <w:left w:val="single" w:sz="4" w:space="0" w:color="7F7F7F"/>
                    <w:bottom w:val="single" w:sz="4" w:space="0" w:color="7F7F7F"/>
                    <w:right w:val="single" w:sz="4" w:space="0" w:color="7F7F7F"/>
                  </w:tcBorders>
                  <w:vAlign w:val="center"/>
                  <w:hideMark/>
                  <w:tcPrChange w:id="143" w:author="Ioana" w:date="2021-07-29T11:35:00Z">
                    <w:tcPr>
                      <w:tcW w:w="2145"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FF" w:themeFill="background1"/>
                  <w:vAlign w:val="center"/>
                  <w:hideMark/>
                  <w:tcPrChange w:id="144" w:author="Ioana" w:date="2021-07-29T11:35:00Z">
                    <w:tcPr>
                      <w:tcW w:w="1198" w:type="dxa"/>
                      <w:vMerge/>
                      <w:tcBorders>
                        <w:top w:val="nil"/>
                        <w:left w:val="single" w:sz="4" w:space="0" w:color="7F7F7F"/>
                        <w:bottom w:val="single" w:sz="4" w:space="0" w:color="7F7F7F"/>
                        <w:right w:val="nil"/>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050260" w:rsidRPr="00504CCF" w:rsidTr="00B9053D">
              <w:trPr>
                <w:trHeight w:val="509"/>
                <w:trPrChange w:id="145" w:author="Ioana" w:date="2021-07-29T11:34:00Z">
                  <w:trPr>
                    <w:trHeight w:val="509"/>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46" w:author="Ioana" w:date="2021-07-29T11:34: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47" w:author="Ioana" w:date="2021-07-29T11:24:00Z">
                        <w:rPr>
                          <w:rFonts w:ascii="Trebuchet MS" w:eastAsia="Times New Roman" w:hAnsi="Trebuchet MS" w:cs="Calibri"/>
                          <w:b/>
                          <w:bCs/>
                          <w:color w:val="3F3F76"/>
                          <w:sz w:val="36"/>
                          <w:szCs w:val="36"/>
                          <w:lang w:val="en-US"/>
                        </w:rPr>
                      </w:rPrChange>
                    </w:rPr>
                  </w:pPr>
                </w:p>
              </w:tc>
              <w:tc>
                <w:tcPr>
                  <w:tcW w:w="962"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48" w:author="Ioana" w:date="2021-07-29T11:34:00Z">
                    <w:tcPr>
                      <w:tcW w:w="962" w:type="dxa"/>
                      <w:gridSpan w:val="3"/>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5</w:t>
                  </w:r>
                </w:p>
              </w:tc>
              <w:tc>
                <w:tcPr>
                  <w:tcW w:w="889"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49" w:author="Ioana" w:date="2021-07-29T11:34:00Z">
                    <w:tcPr>
                      <w:tcW w:w="889" w:type="dxa"/>
                      <w:gridSpan w:val="2"/>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M1/5D</w:t>
                  </w:r>
                </w:p>
              </w:tc>
              <w:tc>
                <w:tcPr>
                  <w:tcW w:w="1149"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50" w:author="Ioana" w:date="2021-07-29T11:34:00Z">
                    <w:tcPr>
                      <w:tcW w:w="2311" w:type="dxa"/>
                      <w:gridSpan w:val="4"/>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90% (ferme mici /ferme medii)</w:t>
                  </w:r>
                  <w:r w:rsidRPr="00050260">
                    <w:rPr>
                      <w:rFonts w:ascii="Trebuchet MS" w:eastAsia="Times New Roman" w:hAnsi="Trebuchet MS" w:cs="Calibri"/>
                      <w:b/>
                      <w:bCs/>
                      <w:color w:val="3F3F76"/>
                      <w:lang w:val="en-US"/>
                    </w:rPr>
                    <w:br/>
                    <w:t>70% (ferme mari)</w:t>
                  </w:r>
                </w:p>
              </w:tc>
              <w:tc>
                <w:tcPr>
                  <w:tcW w:w="2357"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51" w:author="Ioana" w:date="2021-07-29T11:34:00Z">
                    <w:tcPr>
                      <w:tcW w:w="236" w:type="dxa"/>
                      <w:gridSpan w:val="2"/>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105,064.79</w:t>
                  </w:r>
                </w:p>
              </w:tc>
              <w:tc>
                <w:tcPr>
                  <w:tcW w:w="1186" w:type="dxa"/>
                  <w:vMerge w:val="restart"/>
                  <w:tcBorders>
                    <w:top w:val="nil"/>
                    <w:left w:val="single" w:sz="4" w:space="0" w:color="7F7F7F"/>
                    <w:bottom w:val="single" w:sz="4" w:space="0" w:color="7F7F7F"/>
                    <w:right w:val="single" w:sz="4" w:space="0" w:color="7F7F7F"/>
                  </w:tcBorders>
                  <w:shd w:val="clear" w:color="000000" w:fill="FFFFFF"/>
                  <w:vAlign w:val="bottom"/>
                  <w:hideMark/>
                  <w:tcPrChange w:id="152" w:author="Ioana" w:date="2021-07-29T11:34:00Z">
                    <w:tcPr>
                      <w:tcW w:w="2145" w:type="dxa"/>
                      <w:gridSpan w:val="2"/>
                      <w:vMerge w:val="restart"/>
                      <w:tcBorders>
                        <w:top w:val="nil"/>
                        <w:left w:val="single" w:sz="4" w:space="0" w:color="7F7F7F"/>
                        <w:bottom w:val="single" w:sz="4" w:space="0" w:color="7F7F7F"/>
                        <w:right w:val="single" w:sz="4" w:space="0" w:color="7F7F7F"/>
                      </w:tcBorders>
                      <w:shd w:val="clear" w:color="000000" w:fill="FFFFFF"/>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105064.79</w:t>
                  </w:r>
                </w:p>
              </w:tc>
              <w:tc>
                <w:tcPr>
                  <w:tcW w:w="1198" w:type="dxa"/>
                  <w:vMerge w:val="restart"/>
                  <w:tcBorders>
                    <w:top w:val="nil"/>
                    <w:left w:val="single" w:sz="4" w:space="0" w:color="7F7F7F"/>
                    <w:bottom w:val="single" w:sz="4" w:space="0" w:color="7F7F7F"/>
                    <w:right w:val="nil"/>
                  </w:tcBorders>
                  <w:shd w:val="clear" w:color="auto" w:fill="FFFF00"/>
                  <w:vAlign w:val="bottom"/>
                  <w:hideMark/>
                  <w:tcPrChange w:id="153" w:author="Ioana" w:date="2021-07-29T11:34:00Z">
                    <w:tcPr>
                      <w:tcW w:w="1198" w:type="dxa"/>
                      <w:vMerge w:val="restart"/>
                      <w:tcBorders>
                        <w:top w:val="nil"/>
                        <w:left w:val="single" w:sz="4" w:space="0" w:color="7F7F7F"/>
                        <w:bottom w:val="single" w:sz="4" w:space="0" w:color="7F7F7F"/>
                        <w:right w:val="nil"/>
                      </w:tcBorders>
                      <w:shd w:val="clear" w:color="000000" w:fill="FFFFFF"/>
                      <w:vAlign w:val="bottom"/>
                      <w:hideMark/>
                    </w:tcPr>
                  </w:tcPrChange>
                </w:tcPr>
                <w:p w:rsidR="00504CCF" w:rsidRPr="00050260" w:rsidRDefault="00504CCF" w:rsidP="00504CCF">
                  <w:pPr>
                    <w:spacing w:after="0" w:line="240" w:lineRule="auto"/>
                    <w:jc w:val="center"/>
                    <w:rPr>
                      <w:ins w:id="154" w:author="Ioana" w:date="2021-07-28T13:08:00Z"/>
                      <w:rFonts w:ascii="Trebuchet MS" w:eastAsia="Times New Roman" w:hAnsi="Trebuchet MS" w:cs="Calibri"/>
                      <w:b/>
                      <w:bCs/>
                      <w:color w:val="3F3F76"/>
                      <w:lang w:val="en-US"/>
                    </w:rPr>
                  </w:pPr>
                  <w:del w:id="155" w:author="Ioana" w:date="2021-07-28T13:08:00Z">
                    <w:r w:rsidRPr="00050260" w:rsidDel="001B2456">
                      <w:rPr>
                        <w:rFonts w:ascii="Trebuchet MS" w:eastAsia="Times New Roman" w:hAnsi="Trebuchet MS" w:cs="Calibri"/>
                        <w:b/>
                        <w:bCs/>
                        <w:color w:val="3F3F76"/>
                        <w:lang w:val="en-US"/>
                      </w:rPr>
                      <w:delText>5.16%</w:delText>
                    </w:r>
                  </w:del>
                </w:p>
                <w:p w:rsidR="001B2456" w:rsidRPr="00050260" w:rsidRDefault="001B2456" w:rsidP="00504CCF">
                  <w:pPr>
                    <w:spacing w:after="0" w:line="240" w:lineRule="auto"/>
                    <w:jc w:val="center"/>
                    <w:rPr>
                      <w:rFonts w:ascii="Trebuchet MS" w:eastAsia="Times New Roman" w:hAnsi="Trebuchet MS" w:cs="Calibri"/>
                      <w:b/>
                      <w:bCs/>
                      <w:color w:val="3F3F76"/>
                      <w:lang w:val="en-US"/>
                    </w:rPr>
                  </w:pPr>
                  <w:ins w:id="156" w:author="Ioana" w:date="2021-07-28T13:08:00Z">
                    <w:r w:rsidRPr="00050260">
                      <w:rPr>
                        <w:rFonts w:ascii="Trebuchet MS" w:eastAsia="Times New Roman" w:hAnsi="Trebuchet MS" w:cs="Calibri"/>
                        <w:b/>
                        <w:bCs/>
                        <w:color w:val="3F3F76"/>
                        <w:lang w:val="en-US"/>
                      </w:rPr>
                      <w:lastRenderedPageBreak/>
                      <w:t>4.82%</w:t>
                    </w:r>
                  </w:ins>
                </w:p>
              </w:tc>
            </w:tr>
            <w:tr w:rsidR="00050260" w:rsidRPr="00504CCF" w:rsidTr="00B9053D">
              <w:trPr>
                <w:trHeight w:val="630"/>
                <w:trPrChange w:id="157" w:author="Ioana" w:date="2021-07-29T11:34:00Z">
                  <w:trPr>
                    <w:trHeight w:val="63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58" w:author="Ioana" w:date="2021-07-29T11:34:00Z">
                    <w:tcPr>
                      <w:tcW w:w="1100" w:type="dxa"/>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59" w:author="Ioana" w:date="2021-07-29T11:24:00Z">
                        <w:rPr>
                          <w:rFonts w:ascii="Trebuchet MS" w:eastAsia="Times New Roman" w:hAnsi="Trebuchet MS" w:cs="Calibri"/>
                          <w:b/>
                          <w:bCs/>
                          <w:color w:val="3F3F76"/>
                          <w:sz w:val="36"/>
                          <w:szCs w:val="36"/>
                          <w:lang w:val="en-US"/>
                        </w:rPr>
                      </w:rPrChange>
                    </w:rPr>
                  </w:pPr>
                </w:p>
              </w:tc>
              <w:tc>
                <w:tcPr>
                  <w:tcW w:w="962" w:type="dxa"/>
                  <w:vMerge/>
                  <w:tcBorders>
                    <w:top w:val="nil"/>
                    <w:left w:val="single" w:sz="4" w:space="0" w:color="7F7F7F"/>
                    <w:bottom w:val="single" w:sz="4" w:space="0" w:color="7F7F7F"/>
                    <w:right w:val="single" w:sz="4" w:space="0" w:color="7F7F7F"/>
                  </w:tcBorders>
                  <w:vAlign w:val="center"/>
                  <w:hideMark/>
                  <w:tcPrChange w:id="160" w:author="Ioana" w:date="2021-07-29T11:34:00Z">
                    <w:tcPr>
                      <w:tcW w:w="962" w:type="dxa"/>
                      <w:gridSpan w:val="3"/>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vMerge/>
                  <w:tcBorders>
                    <w:top w:val="nil"/>
                    <w:left w:val="single" w:sz="4" w:space="0" w:color="7F7F7F"/>
                    <w:bottom w:val="single" w:sz="4" w:space="0" w:color="7F7F7F"/>
                    <w:right w:val="single" w:sz="4" w:space="0" w:color="7F7F7F"/>
                  </w:tcBorders>
                  <w:vAlign w:val="center"/>
                  <w:hideMark/>
                  <w:tcPrChange w:id="161" w:author="Ioana" w:date="2021-07-29T11:34:00Z">
                    <w:tcPr>
                      <w:tcW w:w="889"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49" w:type="dxa"/>
                  <w:vMerge/>
                  <w:tcBorders>
                    <w:top w:val="nil"/>
                    <w:left w:val="single" w:sz="4" w:space="0" w:color="7F7F7F"/>
                    <w:bottom w:val="single" w:sz="4" w:space="0" w:color="7F7F7F"/>
                    <w:right w:val="single" w:sz="4" w:space="0" w:color="7F7F7F"/>
                  </w:tcBorders>
                  <w:vAlign w:val="center"/>
                  <w:hideMark/>
                  <w:tcPrChange w:id="162" w:author="Ioana" w:date="2021-07-29T11:34:00Z">
                    <w:tcPr>
                      <w:tcW w:w="2311" w:type="dxa"/>
                      <w:gridSpan w:val="4"/>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2357" w:type="dxa"/>
                  <w:vMerge/>
                  <w:tcBorders>
                    <w:top w:val="nil"/>
                    <w:left w:val="single" w:sz="4" w:space="0" w:color="7F7F7F"/>
                    <w:bottom w:val="single" w:sz="4" w:space="0" w:color="7F7F7F"/>
                    <w:right w:val="single" w:sz="4" w:space="0" w:color="7F7F7F"/>
                  </w:tcBorders>
                  <w:vAlign w:val="center"/>
                  <w:hideMark/>
                  <w:tcPrChange w:id="163" w:author="Ioana" w:date="2021-07-29T11:34:00Z">
                    <w:tcPr>
                      <w:tcW w:w="236"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86" w:type="dxa"/>
                  <w:vMerge/>
                  <w:tcBorders>
                    <w:top w:val="nil"/>
                    <w:left w:val="single" w:sz="4" w:space="0" w:color="7F7F7F"/>
                    <w:bottom w:val="single" w:sz="4" w:space="0" w:color="7F7F7F"/>
                    <w:right w:val="single" w:sz="4" w:space="0" w:color="7F7F7F"/>
                  </w:tcBorders>
                  <w:vAlign w:val="center"/>
                  <w:hideMark/>
                  <w:tcPrChange w:id="164" w:author="Ioana" w:date="2021-07-29T11:34:00Z">
                    <w:tcPr>
                      <w:tcW w:w="2145"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00"/>
                  <w:vAlign w:val="center"/>
                  <w:hideMark/>
                  <w:tcPrChange w:id="165" w:author="Ioana" w:date="2021-07-29T11:34:00Z">
                    <w:tcPr>
                      <w:tcW w:w="1198" w:type="dxa"/>
                      <w:vMerge/>
                      <w:tcBorders>
                        <w:top w:val="nil"/>
                        <w:left w:val="single" w:sz="4" w:space="0" w:color="7F7F7F"/>
                        <w:bottom w:val="single" w:sz="4" w:space="0" w:color="7F7F7F"/>
                        <w:right w:val="nil"/>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B9053D" w:rsidRPr="00504CCF" w:rsidTr="00B9053D">
              <w:trPr>
                <w:trHeight w:val="420"/>
                <w:trPrChange w:id="166" w:author="Ioana" w:date="2021-07-29T11:38: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167" w:author="Ioana" w:date="2021-07-29T11:38:00Z">
                    <w:tcPr>
                      <w:tcW w:w="1100" w:type="dxa"/>
                      <w:gridSpan w:val="2"/>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168" w:author="Ioana" w:date="2021-07-29T11:24:00Z">
                        <w:rPr>
                          <w:rFonts w:ascii="Trebuchet MS" w:eastAsia="Times New Roman" w:hAnsi="Trebuchet MS" w:cs="Calibri"/>
                          <w:b/>
                          <w:bCs/>
                          <w:color w:val="3F3F76"/>
                          <w:sz w:val="36"/>
                          <w:szCs w:val="36"/>
                          <w:lang w:val="en-US"/>
                        </w:rPr>
                      </w:rPrChange>
                    </w:rPr>
                  </w:pPr>
                </w:p>
              </w:tc>
              <w:tc>
                <w:tcPr>
                  <w:tcW w:w="962" w:type="dxa"/>
                  <w:vMerge w:val="restart"/>
                  <w:tcBorders>
                    <w:top w:val="nil"/>
                    <w:left w:val="single" w:sz="4" w:space="0" w:color="7F7F7F"/>
                    <w:bottom w:val="single" w:sz="4" w:space="0" w:color="7F7F7F"/>
                    <w:right w:val="single" w:sz="4" w:space="0" w:color="7F7F7F"/>
                  </w:tcBorders>
                  <w:shd w:val="clear" w:color="auto" w:fill="auto"/>
                  <w:vAlign w:val="bottom"/>
                  <w:hideMark/>
                  <w:tcPrChange w:id="169" w:author="Ioana" w:date="2021-07-29T11:38:00Z">
                    <w:tcPr>
                      <w:tcW w:w="962" w:type="dxa"/>
                      <w:gridSpan w:val="3"/>
                      <w:vMerge w:val="restart"/>
                      <w:tcBorders>
                        <w:top w:val="nil"/>
                        <w:left w:val="single" w:sz="4" w:space="0" w:color="7F7F7F"/>
                        <w:bottom w:val="single" w:sz="4" w:space="0" w:color="7F7F7F"/>
                        <w:right w:val="single" w:sz="4" w:space="0" w:color="7F7F7F"/>
                      </w:tcBorders>
                      <w:shd w:val="clear" w:color="auto" w:fill="auto"/>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6</w:t>
                  </w:r>
                </w:p>
              </w:tc>
              <w:tc>
                <w:tcPr>
                  <w:tcW w:w="889" w:type="dxa"/>
                  <w:tcBorders>
                    <w:top w:val="nil"/>
                    <w:left w:val="nil"/>
                    <w:bottom w:val="single" w:sz="4" w:space="0" w:color="7F7F7F"/>
                    <w:right w:val="single" w:sz="4" w:space="0" w:color="7F7F7F"/>
                  </w:tcBorders>
                  <w:shd w:val="clear" w:color="auto" w:fill="auto"/>
                  <w:vAlign w:val="bottom"/>
                  <w:hideMark/>
                  <w:tcPrChange w:id="170" w:author="Ioana" w:date="2021-07-29T11:38:00Z">
                    <w:tcPr>
                      <w:tcW w:w="889" w:type="dxa"/>
                      <w:gridSpan w:val="2"/>
                      <w:tcBorders>
                        <w:top w:val="nil"/>
                        <w:left w:val="nil"/>
                        <w:bottom w:val="single" w:sz="4" w:space="0" w:color="7F7F7F"/>
                        <w:right w:val="single" w:sz="4" w:space="0" w:color="7F7F7F"/>
                      </w:tcBorders>
                      <w:shd w:val="clear" w:color="auto" w:fill="auto"/>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M3/6A</w:t>
                  </w:r>
                </w:p>
              </w:tc>
              <w:tc>
                <w:tcPr>
                  <w:tcW w:w="1149" w:type="dxa"/>
                  <w:tcBorders>
                    <w:top w:val="nil"/>
                    <w:left w:val="nil"/>
                    <w:bottom w:val="single" w:sz="4" w:space="0" w:color="7F7F7F"/>
                    <w:right w:val="single" w:sz="4" w:space="0" w:color="7F7F7F"/>
                  </w:tcBorders>
                  <w:shd w:val="clear" w:color="auto" w:fill="auto"/>
                  <w:vAlign w:val="bottom"/>
                  <w:hideMark/>
                  <w:tcPrChange w:id="171" w:author="Ioana" w:date="2021-07-29T11:38:00Z">
                    <w:tcPr>
                      <w:tcW w:w="1149" w:type="dxa"/>
                      <w:tcBorders>
                        <w:top w:val="nil"/>
                        <w:left w:val="nil"/>
                        <w:bottom w:val="single" w:sz="4" w:space="0" w:color="7F7F7F"/>
                        <w:right w:val="single" w:sz="4" w:space="0" w:color="7F7F7F"/>
                      </w:tcBorders>
                      <w:shd w:val="clear" w:color="auto" w:fill="auto"/>
                      <w:vAlign w:val="bottom"/>
                      <w:hideMark/>
                    </w:tcPr>
                  </w:tcPrChange>
                </w:tcPr>
                <w:p w:rsidR="00504CCF" w:rsidRPr="00B9053D" w:rsidRDefault="00504CCF" w:rsidP="00504CCF">
                  <w:pPr>
                    <w:spacing w:after="0" w:line="240" w:lineRule="auto"/>
                    <w:jc w:val="right"/>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100%</w:t>
                  </w:r>
                </w:p>
              </w:tc>
              <w:tc>
                <w:tcPr>
                  <w:tcW w:w="2357" w:type="dxa"/>
                  <w:tcBorders>
                    <w:top w:val="nil"/>
                    <w:left w:val="nil"/>
                    <w:bottom w:val="single" w:sz="4" w:space="0" w:color="7F7F7F"/>
                    <w:right w:val="single" w:sz="4" w:space="0" w:color="7F7F7F"/>
                  </w:tcBorders>
                  <w:shd w:val="clear" w:color="auto" w:fill="auto"/>
                  <w:vAlign w:val="bottom"/>
                  <w:hideMark/>
                  <w:tcPrChange w:id="172" w:author="Ioana" w:date="2021-07-29T11:38:00Z">
                    <w:tcPr>
                      <w:tcW w:w="2357" w:type="dxa"/>
                      <w:gridSpan w:val="3"/>
                      <w:tcBorders>
                        <w:top w:val="nil"/>
                        <w:left w:val="nil"/>
                        <w:bottom w:val="single" w:sz="4" w:space="0" w:color="7F7F7F"/>
                        <w:right w:val="single" w:sz="4" w:space="0" w:color="7F7F7F"/>
                      </w:tcBorders>
                      <w:shd w:val="clear" w:color="auto" w:fill="auto"/>
                      <w:vAlign w:val="bottom"/>
                      <w:hideMark/>
                    </w:tcPr>
                  </w:tcPrChange>
                </w:tcPr>
                <w:p w:rsidR="00504CCF" w:rsidRPr="00B9053D" w:rsidRDefault="00504CCF" w:rsidP="00504CCF">
                  <w:pPr>
                    <w:spacing w:after="0" w:line="240" w:lineRule="auto"/>
                    <w:jc w:val="right"/>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280,000.00</w:t>
                  </w:r>
                </w:p>
              </w:tc>
              <w:tc>
                <w:tcPr>
                  <w:tcW w:w="1186" w:type="dxa"/>
                  <w:vMerge w:val="restart"/>
                  <w:tcBorders>
                    <w:top w:val="nil"/>
                    <w:left w:val="single" w:sz="4" w:space="0" w:color="7F7F7F"/>
                    <w:bottom w:val="single" w:sz="4" w:space="0" w:color="7F7F7F"/>
                    <w:right w:val="single" w:sz="4" w:space="0" w:color="7F7F7F"/>
                  </w:tcBorders>
                  <w:shd w:val="clear" w:color="auto" w:fill="FFFF00"/>
                  <w:vAlign w:val="bottom"/>
                  <w:hideMark/>
                  <w:tcPrChange w:id="173" w:author="Ioana" w:date="2021-07-29T11:38:00Z">
                    <w:tcPr>
                      <w:tcW w:w="1186" w:type="dxa"/>
                      <w:gridSpan w:val="2"/>
                      <w:vMerge w:val="restart"/>
                      <w:tcBorders>
                        <w:top w:val="nil"/>
                        <w:left w:val="single" w:sz="4" w:space="0" w:color="7F7F7F"/>
                        <w:bottom w:val="single" w:sz="4" w:space="0" w:color="7F7F7F"/>
                        <w:right w:val="single" w:sz="4" w:space="0" w:color="7F7F7F"/>
                      </w:tcBorders>
                      <w:shd w:val="clear" w:color="auto" w:fill="FFFF00"/>
                      <w:vAlign w:val="bottom"/>
                      <w:hideMark/>
                    </w:tcPr>
                  </w:tcPrChange>
                </w:tcPr>
                <w:p w:rsidR="001B2456" w:rsidRPr="00050260" w:rsidRDefault="001B2456" w:rsidP="00504CCF">
                  <w:pPr>
                    <w:spacing w:after="0" w:line="240" w:lineRule="auto"/>
                    <w:jc w:val="center"/>
                    <w:rPr>
                      <w:ins w:id="174"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75"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76"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77"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78"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79"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0"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1"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2"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3"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4"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5"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6"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7"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8"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89"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90"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91"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192" w:author="Ioana" w:date="2021-07-28T13:08:00Z"/>
                      <w:rFonts w:ascii="Trebuchet MS" w:eastAsia="Times New Roman" w:hAnsi="Trebuchet MS" w:cs="Calibri"/>
                      <w:b/>
                      <w:bCs/>
                      <w:color w:val="3F3F76"/>
                      <w:lang w:val="en-US"/>
                    </w:rPr>
                  </w:pPr>
                </w:p>
                <w:p w:rsidR="00504CCF" w:rsidRDefault="00504CCF">
                  <w:pPr>
                    <w:spacing w:after="0" w:line="240" w:lineRule="auto"/>
                    <w:rPr>
                      <w:ins w:id="193" w:author="Ioana" w:date="2021-07-29T11:38:00Z"/>
                      <w:rFonts w:ascii="Trebuchet MS" w:eastAsia="Times New Roman" w:hAnsi="Trebuchet MS" w:cs="Calibri"/>
                      <w:b/>
                      <w:bCs/>
                      <w:color w:val="3F3F76"/>
                      <w:lang w:val="en-US"/>
                    </w:rPr>
                    <w:pPrChange w:id="194" w:author="Ioana" w:date="2021-07-29T11:38:00Z">
                      <w:pPr>
                        <w:spacing w:after="0" w:line="240" w:lineRule="auto"/>
                        <w:jc w:val="center"/>
                      </w:pPr>
                    </w:pPrChange>
                  </w:pPr>
                  <w:del w:id="195" w:author="Ioana" w:date="2021-07-29T11:38:00Z">
                    <w:r w:rsidRPr="00050260" w:rsidDel="00B9053D">
                      <w:rPr>
                        <w:rFonts w:ascii="Trebuchet MS" w:eastAsia="Times New Roman" w:hAnsi="Trebuchet MS" w:cs="Calibri"/>
                        <w:b/>
                        <w:bCs/>
                        <w:color w:val="3F3F76"/>
                        <w:lang w:val="en-US"/>
                      </w:rPr>
                      <w:delText>745137.02</w:delText>
                    </w:r>
                  </w:del>
                </w:p>
                <w:p w:rsidR="00B9053D" w:rsidRPr="00B9053D" w:rsidRDefault="00B9053D">
                  <w:pPr>
                    <w:spacing w:after="0" w:line="240" w:lineRule="auto"/>
                    <w:rPr>
                      <w:rFonts w:ascii="Trebuchet MS" w:eastAsia="Times New Roman" w:hAnsi="Trebuchet MS" w:cs="Calibri"/>
                      <w:b/>
                      <w:bCs/>
                      <w:color w:val="3F3F76"/>
                      <w:lang w:val="en-US"/>
                    </w:rPr>
                    <w:pPrChange w:id="196" w:author="Ioana" w:date="2021-07-29T11:38:00Z">
                      <w:pPr>
                        <w:spacing w:after="0" w:line="240" w:lineRule="auto"/>
                        <w:jc w:val="center"/>
                      </w:pPr>
                    </w:pPrChange>
                  </w:pPr>
                  <w:ins w:id="197" w:author="Ioana" w:date="2021-07-29T11:38:00Z">
                    <w:r>
                      <w:rPr>
                        <w:rFonts w:ascii="Trebuchet MS" w:eastAsia="Times New Roman" w:hAnsi="Trebuchet MS" w:cs="Calibri"/>
                        <w:b/>
                        <w:bCs/>
                        <w:color w:val="3F3F76"/>
                        <w:lang w:val="en-US"/>
                      </w:rPr>
                      <w:t>861894.62</w:t>
                    </w:r>
                  </w:ins>
                </w:p>
              </w:tc>
              <w:tc>
                <w:tcPr>
                  <w:tcW w:w="1198" w:type="dxa"/>
                  <w:vMerge w:val="restart"/>
                  <w:tcBorders>
                    <w:top w:val="nil"/>
                    <w:left w:val="single" w:sz="4" w:space="0" w:color="7F7F7F"/>
                    <w:bottom w:val="single" w:sz="4" w:space="0" w:color="7F7F7F"/>
                    <w:right w:val="nil"/>
                  </w:tcBorders>
                  <w:shd w:val="clear" w:color="auto" w:fill="FFFF00"/>
                  <w:vAlign w:val="bottom"/>
                  <w:hideMark/>
                  <w:tcPrChange w:id="198" w:author="Ioana" w:date="2021-07-29T11:38:00Z">
                    <w:tcPr>
                      <w:tcW w:w="1198" w:type="dxa"/>
                      <w:gridSpan w:val="2"/>
                      <w:vMerge w:val="restart"/>
                      <w:tcBorders>
                        <w:top w:val="nil"/>
                        <w:left w:val="single" w:sz="4" w:space="0" w:color="7F7F7F"/>
                        <w:bottom w:val="single" w:sz="4" w:space="0" w:color="7F7F7F"/>
                        <w:right w:val="nil"/>
                      </w:tcBorders>
                      <w:shd w:val="clear" w:color="auto" w:fill="FFFFFF" w:themeFill="background1"/>
                      <w:vAlign w:val="bottom"/>
                      <w:hideMark/>
                    </w:tcPr>
                  </w:tcPrChange>
                </w:tcPr>
                <w:p w:rsidR="001B2456" w:rsidRPr="00050260" w:rsidRDefault="001B2456" w:rsidP="00504CCF">
                  <w:pPr>
                    <w:spacing w:after="0" w:line="240" w:lineRule="auto"/>
                    <w:jc w:val="center"/>
                    <w:rPr>
                      <w:ins w:id="199"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0"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1"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2"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3"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4"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5"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6"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7"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8"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09"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0"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1"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2" w:author="Ioana" w:date="2021-07-28T13:08: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3" w:author="Ioana" w:date="2021-07-28T13:09: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4" w:author="Ioana" w:date="2021-07-28T13:09: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5" w:author="Ioana" w:date="2021-07-28T13:09: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6" w:author="Ioana" w:date="2021-07-28T13:09:00Z"/>
                      <w:rFonts w:ascii="Trebuchet MS" w:eastAsia="Times New Roman" w:hAnsi="Trebuchet MS" w:cs="Calibri"/>
                      <w:b/>
                      <w:bCs/>
                      <w:color w:val="3F3F76"/>
                      <w:lang w:val="en-US"/>
                    </w:rPr>
                  </w:pPr>
                </w:p>
                <w:p w:rsidR="001B2456" w:rsidRPr="00050260" w:rsidRDefault="001B2456" w:rsidP="00504CCF">
                  <w:pPr>
                    <w:spacing w:after="0" w:line="240" w:lineRule="auto"/>
                    <w:jc w:val="center"/>
                    <w:rPr>
                      <w:ins w:id="217" w:author="Ioana" w:date="2021-07-28T13:09:00Z"/>
                      <w:rFonts w:ascii="Trebuchet MS" w:eastAsia="Times New Roman" w:hAnsi="Trebuchet MS" w:cs="Calibri"/>
                      <w:b/>
                      <w:bCs/>
                      <w:color w:val="3F3F76"/>
                      <w:lang w:val="en-US"/>
                    </w:rPr>
                  </w:pPr>
                </w:p>
                <w:p w:rsidR="00504CCF" w:rsidRPr="00050260" w:rsidRDefault="00504CCF" w:rsidP="00504CCF">
                  <w:pPr>
                    <w:spacing w:after="0" w:line="240" w:lineRule="auto"/>
                    <w:jc w:val="center"/>
                    <w:rPr>
                      <w:ins w:id="218" w:author="Ioana" w:date="2021-07-28T13:09:00Z"/>
                      <w:rFonts w:ascii="Trebuchet MS" w:eastAsia="Times New Roman" w:hAnsi="Trebuchet MS" w:cs="Calibri"/>
                      <w:b/>
                      <w:bCs/>
                      <w:color w:val="3F3F76"/>
                      <w:lang w:val="en-US"/>
                    </w:rPr>
                  </w:pPr>
                  <w:del w:id="219" w:author="Ioana" w:date="2021-07-28T13:09:00Z">
                    <w:r w:rsidRPr="00050260" w:rsidDel="001B2456">
                      <w:rPr>
                        <w:rFonts w:ascii="Trebuchet MS" w:eastAsia="Times New Roman" w:hAnsi="Trebuchet MS" w:cs="Calibri"/>
                        <w:b/>
                        <w:bCs/>
                        <w:color w:val="3F3F76"/>
                        <w:lang w:val="en-US"/>
                      </w:rPr>
                      <w:delText>36.61%</w:delText>
                    </w:r>
                  </w:del>
                </w:p>
                <w:p w:rsidR="001B2456" w:rsidRPr="00050260" w:rsidRDefault="001B2456" w:rsidP="00504CCF">
                  <w:pPr>
                    <w:spacing w:after="0" w:line="240" w:lineRule="auto"/>
                    <w:jc w:val="center"/>
                    <w:rPr>
                      <w:rFonts w:ascii="Trebuchet MS" w:eastAsia="Times New Roman" w:hAnsi="Trebuchet MS" w:cs="Calibri"/>
                      <w:b/>
                      <w:bCs/>
                      <w:color w:val="3F3F76"/>
                      <w:lang w:val="en-US"/>
                    </w:rPr>
                  </w:pPr>
                  <w:ins w:id="220" w:author="Ioana" w:date="2021-07-28T13:09:00Z">
                    <w:r w:rsidRPr="00050260">
                      <w:rPr>
                        <w:rFonts w:ascii="Trebuchet MS" w:eastAsia="Times New Roman" w:hAnsi="Trebuchet MS" w:cs="Calibri"/>
                        <w:b/>
                        <w:bCs/>
                        <w:color w:val="3F3F76"/>
                        <w:lang w:val="en-US"/>
                      </w:rPr>
                      <w:t>39.51%</w:t>
                    </w:r>
                  </w:ins>
                </w:p>
              </w:tc>
            </w:tr>
            <w:tr w:rsidR="00B9053D" w:rsidRPr="00504CCF" w:rsidTr="00B9053D">
              <w:trPr>
                <w:trHeight w:val="420"/>
                <w:trPrChange w:id="221" w:author="Ioana" w:date="2021-07-29T11:38:00Z">
                  <w:trPr>
                    <w:trHeight w:val="42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222" w:author="Ioana" w:date="2021-07-29T11:38:00Z">
                    <w:tcPr>
                      <w:tcW w:w="1100" w:type="dxa"/>
                      <w:gridSpan w:val="2"/>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223" w:author="Ioana" w:date="2021-07-29T11:24:00Z">
                        <w:rPr>
                          <w:rFonts w:ascii="Trebuchet MS" w:eastAsia="Times New Roman" w:hAnsi="Trebuchet MS" w:cs="Calibri"/>
                          <w:b/>
                          <w:bCs/>
                          <w:color w:val="3F3F76"/>
                          <w:sz w:val="36"/>
                          <w:szCs w:val="36"/>
                          <w:lang w:val="en-US"/>
                        </w:rPr>
                      </w:rPrChange>
                    </w:rPr>
                  </w:pPr>
                </w:p>
              </w:tc>
              <w:tc>
                <w:tcPr>
                  <w:tcW w:w="962" w:type="dxa"/>
                  <w:vMerge/>
                  <w:tcBorders>
                    <w:top w:val="nil"/>
                    <w:left w:val="single" w:sz="4" w:space="0" w:color="7F7F7F"/>
                    <w:bottom w:val="single" w:sz="4" w:space="0" w:color="7F7F7F"/>
                    <w:right w:val="single" w:sz="4" w:space="0" w:color="7F7F7F"/>
                  </w:tcBorders>
                  <w:vAlign w:val="center"/>
                  <w:hideMark/>
                  <w:tcPrChange w:id="224" w:author="Ioana" w:date="2021-07-29T11:38:00Z">
                    <w:tcPr>
                      <w:tcW w:w="962" w:type="dxa"/>
                      <w:gridSpan w:val="3"/>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tcBorders>
                    <w:top w:val="nil"/>
                    <w:left w:val="nil"/>
                    <w:bottom w:val="single" w:sz="4" w:space="0" w:color="7F7F7F"/>
                    <w:right w:val="single" w:sz="4" w:space="0" w:color="7F7F7F"/>
                  </w:tcBorders>
                  <w:shd w:val="clear" w:color="auto" w:fill="FFFFFF" w:themeFill="background1"/>
                  <w:vAlign w:val="bottom"/>
                  <w:hideMark/>
                  <w:tcPrChange w:id="225" w:author="Ioana" w:date="2021-07-29T11:38:00Z">
                    <w:tcPr>
                      <w:tcW w:w="889" w:type="dxa"/>
                      <w:gridSpan w:val="2"/>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M4/6A</w:t>
                  </w:r>
                </w:p>
              </w:tc>
              <w:tc>
                <w:tcPr>
                  <w:tcW w:w="1149" w:type="dxa"/>
                  <w:tcBorders>
                    <w:top w:val="nil"/>
                    <w:left w:val="nil"/>
                    <w:bottom w:val="single" w:sz="4" w:space="0" w:color="7F7F7F"/>
                    <w:right w:val="single" w:sz="4" w:space="0" w:color="7F7F7F"/>
                  </w:tcBorders>
                  <w:shd w:val="clear" w:color="auto" w:fill="FFFFFF" w:themeFill="background1"/>
                  <w:vAlign w:val="bottom"/>
                  <w:hideMark/>
                  <w:tcPrChange w:id="226" w:author="Ioana" w:date="2021-07-29T11:38:00Z">
                    <w:tcPr>
                      <w:tcW w:w="1149" w:type="dxa"/>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90%</w:t>
                  </w:r>
                </w:p>
              </w:tc>
              <w:tc>
                <w:tcPr>
                  <w:tcW w:w="2357" w:type="dxa"/>
                  <w:tcBorders>
                    <w:top w:val="nil"/>
                    <w:left w:val="nil"/>
                    <w:bottom w:val="single" w:sz="4" w:space="0" w:color="7F7F7F"/>
                    <w:right w:val="single" w:sz="4" w:space="0" w:color="7F7F7F"/>
                  </w:tcBorders>
                  <w:shd w:val="clear" w:color="auto" w:fill="FFFF00"/>
                  <w:vAlign w:val="bottom"/>
                  <w:hideMark/>
                  <w:tcPrChange w:id="227" w:author="Ioana" w:date="2021-07-29T11:38:00Z">
                    <w:tcPr>
                      <w:tcW w:w="2357" w:type="dxa"/>
                      <w:gridSpan w:val="3"/>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right"/>
                    <w:rPr>
                      <w:ins w:id="228" w:author="Ioana" w:date="2021-07-28T13:06:00Z"/>
                      <w:rFonts w:ascii="Trebuchet MS" w:eastAsia="Times New Roman" w:hAnsi="Trebuchet MS" w:cs="Calibri"/>
                      <w:b/>
                      <w:bCs/>
                      <w:color w:val="3F3F76"/>
                      <w:lang w:val="en-US"/>
                    </w:rPr>
                  </w:pPr>
                  <w:del w:id="229" w:author="Ioana" w:date="2021-07-28T13:06:00Z">
                    <w:r w:rsidRPr="00050260" w:rsidDel="001B2456">
                      <w:rPr>
                        <w:rFonts w:ascii="Trebuchet MS" w:eastAsia="Times New Roman" w:hAnsi="Trebuchet MS" w:cs="Calibri"/>
                        <w:b/>
                        <w:bCs/>
                        <w:color w:val="3F3F76"/>
                        <w:lang w:val="en-US"/>
                      </w:rPr>
                      <w:delText>214,005.02</w:delText>
                    </w:r>
                  </w:del>
                </w:p>
                <w:p w:rsidR="001B2456" w:rsidRPr="00050260" w:rsidRDefault="001B2456" w:rsidP="00504CCF">
                  <w:pPr>
                    <w:spacing w:after="0" w:line="240" w:lineRule="auto"/>
                    <w:jc w:val="right"/>
                    <w:rPr>
                      <w:rFonts w:ascii="Trebuchet MS" w:eastAsia="Times New Roman" w:hAnsi="Trebuchet MS" w:cs="Calibri"/>
                      <w:b/>
                      <w:bCs/>
                      <w:color w:val="3F3F76"/>
                      <w:lang w:val="en-US"/>
                    </w:rPr>
                  </w:pPr>
                  <w:ins w:id="230" w:author="Ioana" w:date="2021-07-28T13:07:00Z">
                    <w:r w:rsidRPr="00050260">
                      <w:rPr>
                        <w:rFonts w:ascii="Trebuchet MS" w:eastAsia="Times New Roman" w:hAnsi="Trebuchet MS" w:cs="Calibri"/>
                        <w:b/>
                        <w:bCs/>
                        <w:color w:val="3F3F76"/>
                        <w:lang w:val="en-US"/>
                      </w:rPr>
                      <w:t>330.762,62</w:t>
                    </w:r>
                  </w:ins>
                </w:p>
              </w:tc>
              <w:tc>
                <w:tcPr>
                  <w:tcW w:w="1186" w:type="dxa"/>
                  <w:vMerge/>
                  <w:tcBorders>
                    <w:top w:val="nil"/>
                    <w:left w:val="single" w:sz="4" w:space="0" w:color="7F7F7F"/>
                    <w:bottom w:val="single" w:sz="4" w:space="0" w:color="7F7F7F"/>
                    <w:right w:val="single" w:sz="4" w:space="0" w:color="7F7F7F"/>
                  </w:tcBorders>
                  <w:shd w:val="clear" w:color="auto" w:fill="FFFF00"/>
                  <w:vAlign w:val="center"/>
                  <w:hideMark/>
                  <w:tcPrChange w:id="231" w:author="Ioana" w:date="2021-07-29T11:38:00Z">
                    <w:tcPr>
                      <w:tcW w:w="1186" w:type="dxa"/>
                      <w:gridSpan w:val="2"/>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00"/>
                  <w:vAlign w:val="center"/>
                  <w:hideMark/>
                  <w:tcPrChange w:id="232" w:author="Ioana" w:date="2021-07-29T11:38:00Z">
                    <w:tcPr>
                      <w:tcW w:w="1198" w:type="dxa"/>
                      <w:gridSpan w:val="2"/>
                      <w:vMerge/>
                      <w:tcBorders>
                        <w:top w:val="nil"/>
                        <w:left w:val="single" w:sz="4" w:space="0" w:color="7F7F7F"/>
                        <w:bottom w:val="single" w:sz="4" w:space="0" w:color="7F7F7F"/>
                        <w:right w:val="nil"/>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B9053D" w:rsidRPr="00504CCF" w:rsidTr="00B9053D">
              <w:trPr>
                <w:trHeight w:val="2310"/>
                <w:trPrChange w:id="233" w:author="Ioana" w:date="2021-07-29T11:38:00Z">
                  <w:trPr>
                    <w:trHeight w:val="231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234" w:author="Ioana" w:date="2021-07-29T11:38:00Z">
                    <w:tcPr>
                      <w:tcW w:w="1100" w:type="dxa"/>
                      <w:gridSpan w:val="2"/>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235" w:author="Ioana" w:date="2021-07-29T11:24:00Z">
                        <w:rPr>
                          <w:rFonts w:ascii="Trebuchet MS" w:eastAsia="Times New Roman" w:hAnsi="Trebuchet MS" w:cs="Calibri"/>
                          <w:b/>
                          <w:bCs/>
                          <w:color w:val="3F3F76"/>
                          <w:sz w:val="36"/>
                          <w:szCs w:val="36"/>
                          <w:lang w:val="en-US"/>
                        </w:rPr>
                      </w:rPrChange>
                    </w:rPr>
                  </w:pPr>
                </w:p>
              </w:tc>
              <w:tc>
                <w:tcPr>
                  <w:tcW w:w="962" w:type="dxa"/>
                  <w:vMerge/>
                  <w:tcBorders>
                    <w:top w:val="nil"/>
                    <w:left w:val="single" w:sz="4" w:space="0" w:color="7F7F7F"/>
                    <w:bottom w:val="single" w:sz="4" w:space="0" w:color="7F7F7F"/>
                    <w:right w:val="single" w:sz="4" w:space="0" w:color="7F7F7F"/>
                  </w:tcBorders>
                  <w:vAlign w:val="center"/>
                  <w:hideMark/>
                  <w:tcPrChange w:id="236" w:author="Ioana" w:date="2021-07-29T11:38:00Z">
                    <w:tcPr>
                      <w:tcW w:w="962" w:type="dxa"/>
                      <w:gridSpan w:val="3"/>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tcBorders>
                    <w:top w:val="nil"/>
                    <w:left w:val="nil"/>
                    <w:bottom w:val="single" w:sz="4" w:space="0" w:color="7F7F7F"/>
                    <w:right w:val="single" w:sz="4" w:space="0" w:color="7F7F7F"/>
                  </w:tcBorders>
                  <w:shd w:val="clear" w:color="auto" w:fill="FFFFFF" w:themeFill="background1"/>
                  <w:vAlign w:val="bottom"/>
                  <w:hideMark/>
                  <w:tcPrChange w:id="237" w:author="Ioana" w:date="2021-07-29T11:38:00Z">
                    <w:tcPr>
                      <w:tcW w:w="889" w:type="dxa"/>
                      <w:gridSpan w:val="2"/>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M5/6B</w:t>
                  </w:r>
                </w:p>
              </w:tc>
              <w:tc>
                <w:tcPr>
                  <w:tcW w:w="1149" w:type="dxa"/>
                  <w:tcBorders>
                    <w:top w:val="nil"/>
                    <w:left w:val="nil"/>
                    <w:bottom w:val="single" w:sz="4" w:space="0" w:color="7F7F7F"/>
                    <w:right w:val="single" w:sz="4" w:space="0" w:color="7F7F7F"/>
                  </w:tcBorders>
                  <w:shd w:val="clear" w:color="auto" w:fill="FFFFFF" w:themeFill="background1"/>
                  <w:vAlign w:val="bottom"/>
                  <w:hideMark/>
                  <w:tcPrChange w:id="238" w:author="Ioana" w:date="2021-07-29T11:38:00Z">
                    <w:tcPr>
                      <w:tcW w:w="1149" w:type="dxa"/>
                      <w:tcBorders>
                        <w:top w:val="nil"/>
                        <w:left w:val="nil"/>
                        <w:bottom w:val="single" w:sz="4" w:space="0" w:color="7F7F7F"/>
                        <w:right w:val="single" w:sz="4" w:space="0" w:color="7F7F7F"/>
                      </w:tcBorders>
                      <w:shd w:val="clear" w:color="000000" w:fill="FFD966"/>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100%  investiții  negeneratoare de venit</w:t>
                  </w:r>
                  <w:r w:rsidRPr="00050260">
                    <w:rPr>
                      <w:rFonts w:ascii="Trebuchet MS" w:eastAsia="Times New Roman" w:hAnsi="Trebuchet MS" w:cs="Calibri"/>
                      <w:b/>
                      <w:bCs/>
                      <w:color w:val="3F3F76"/>
                      <w:lang w:val="en-US"/>
                    </w:rPr>
                    <w:br/>
                    <w:t xml:space="preserve"> 90% pentru investiții generatoare de venit</w:t>
                  </w:r>
                </w:p>
              </w:tc>
              <w:tc>
                <w:tcPr>
                  <w:tcW w:w="2357" w:type="dxa"/>
                  <w:tcBorders>
                    <w:top w:val="nil"/>
                    <w:left w:val="nil"/>
                    <w:bottom w:val="single" w:sz="4" w:space="0" w:color="7F7F7F"/>
                    <w:right w:val="single" w:sz="4" w:space="0" w:color="7F7F7F"/>
                  </w:tcBorders>
                  <w:shd w:val="clear" w:color="auto" w:fill="FFFFFF" w:themeFill="background1"/>
                  <w:vAlign w:val="bottom"/>
                  <w:hideMark/>
                  <w:tcPrChange w:id="239" w:author="Ioana" w:date="2021-07-29T11:38:00Z">
                    <w:tcPr>
                      <w:tcW w:w="2357" w:type="dxa"/>
                      <w:gridSpan w:val="3"/>
                      <w:tcBorders>
                        <w:top w:val="nil"/>
                        <w:left w:val="nil"/>
                        <w:bottom w:val="single" w:sz="4" w:space="0" w:color="7F7F7F"/>
                        <w:right w:val="single" w:sz="4" w:space="0" w:color="7F7F7F"/>
                      </w:tcBorders>
                      <w:shd w:val="clear" w:color="000000" w:fill="FFD966"/>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137,213.00</w:t>
                  </w:r>
                </w:p>
              </w:tc>
              <w:tc>
                <w:tcPr>
                  <w:tcW w:w="1186" w:type="dxa"/>
                  <w:vMerge/>
                  <w:tcBorders>
                    <w:top w:val="nil"/>
                    <w:left w:val="single" w:sz="4" w:space="0" w:color="7F7F7F"/>
                    <w:bottom w:val="single" w:sz="4" w:space="0" w:color="7F7F7F"/>
                    <w:right w:val="single" w:sz="4" w:space="0" w:color="7F7F7F"/>
                  </w:tcBorders>
                  <w:shd w:val="clear" w:color="auto" w:fill="FFFF00"/>
                  <w:vAlign w:val="center"/>
                  <w:hideMark/>
                  <w:tcPrChange w:id="240" w:author="Ioana" w:date="2021-07-29T11:38:00Z">
                    <w:tcPr>
                      <w:tcW w:w="1186" w:type="dxa"/>
                      <w:gridSpan w:val="2"/>
                      <w:vMerge/>
                      <w:tcBorders>
                        <w:top w:val="nil"/>
                        <w:left w:val="single" w:sz="4" w:space="0" w:color="7F7F7F"/>
                        <w:bottom w:val="single" w:sz="4" w:space="0" w:color="7F7F7F"/>
                        <w:right w:val="single" w:sz="4" w:space="0" w:color="7F7F7F"/>
                      </w:tcBorders>
                      <w:shd w:val="clear" w:color="auto" w:fill="FFFFFF" w:themeFill="background1"/>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00"/>
                  <w:vAlign w:val="center"/>
                  <w:hideMark/>
                  <w:tcPrChange w:id="241" w:author="Ioana" w:date="2021-07-29T11:38:00Z">
                    <w:tcPr>
                      <w:tcW w:w="1198" w:type="dxa"/>
                      <w:gridSpan w:val="2"/>
                      <w:vMerge/>
                      <w:tcBorders>
                        <w:top w:val="nil"/>
                        <w:left w:val="single" w:sz="4" w:space="0" w:color="7F7F7F"/>
                        <w:bottom w:val="single" w:sz="4" w:space="0" w:color="7F7F7F"/>
                        <w:right w:val="nil"/>
                      </w:tcBorders>
                      <w:shd w:val="clear" w:color="auto" w:fill="FFFFFF" w:themeFill="background1"/>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B9053D" w:rsidRPr="00504CCF" w:rsidTr="00B9053D">
              <w:trPr>
                <w:trHeight w:val="2310"/>
                <w:trPrChange w:id="242" w:author="Ioana" w:date="2021-07-29T11:38:00Z">
                  <w:trPr>
                    <w:trHeight w:val="2310"/>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243" w:author="Ioana" w:date="2021-07-29T11:38:00Z">
                    <w:tcPr>
                      <w:tcW w:w="1100" w:type="dxa"/>
                      <w:gridSpan w:val="2"/>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244" w:author="Ioana" w:date="2021-07-29T11:24:00Z">
                        <w:rPr>
                          <w:rFonts w:ascii="Trebuchet MS" w:eastAsia="Times New Roman" w:hAnsi="Trebuchet MS" w:cs="Calibri"/>
                          <w:b/>
                          <w:bCs/>
                          <w:color w:val="3F3F76"/>
                          <w:sz w:val="36"/>
                          <w:szCs w:val="36"/>
                          <w:lang w:val="en-US"/>
                        </w:rPr>
                      </w:rPrChange>
                    </w:rPr>
                  </w:pPr>
                </w:p>
              </w:tc>
              <w:tc>
                <w:tcPr>
                  <w:tcW w:w="962" w:type="dxa"/>
                  <w:vMerge/>
                  <w:tcBorders>
                    <w:top w:val="nil"/>
                    <w:left w:val="single" w:sz="4" w:space="0" w:color="7F7F7F"/>
                    <w:bottom w:val="single" w:sz="4" w:space="0" w:color="7F7F7F"/>
                    <w:right w:val="single" w:sz="4" w:space="0" w:color="7F7F7F"/>
                  </w:tcBorders>
                  <w:vAlign w:val="center"/>
                  <w:hideMark/>
                  <w:tcPrChange w:id="245" w:author="Ioana" w:date="2021-07-29T11:38:00Z">
                    <w:tcPr>
                      <w:tcW w:w="962" w:type="dxa"/>
                      <w:gridSpan w:val="3"/>
                      <w:vMerge/>
                      <w:tcBorders>
                        <w:top w:val="nil"/>
                        <w:left w:val="single" w:sz="4" w:space="0" w:color="7F7F7F"/>
                        <w:bottom w:val="single" w:sz="4" w:space="0" w:color="7F7F7F"/>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889" w:type="dxa"/>
                  <w:tcBorders>
                    <w:top w:val="nil"/>
                    <w:left w:val="nil"/>
                    <w:bottom w:val="single" w:sz="4" w:space="0" w:color="7F7F7F"/>
                    <w:right w:val="single" w:sz="4" w:space="0" w:color="7F7F7F"/>
                  </w:tcBorders>
                  <w:shd w:val="clear" w:color="auto" w:fill="FFFFFF" w:themeFill="background1"/>
                  <w:vAlign w:val="bottom"/>
                  <w:hideMark/>
                  <w:tcPrChange w:id="246" w:author="Ioana" w:date="2021-07-29T11:38:00Z">
                    <w:tcPr>
                      <w:tcW w:w="889" w:type="dxa"/>
                      <w:gridSpan w:val="2"/>
                      <w:tcBorders>
                        <w:top w:val="nil"/>
                        <w:left w:val="nil"/>
                        <w:bottom w:val="single" w:sz="4" w:space="0" w:color="7F7F7F"/>
                        <w:right w:val="single" w:sz="4" w:space="0" w:color="7F7F7F"/>
                      </w:tcBorders>
                      <w:shd w:val="clear" w:color="auto" w:fill="FFFFFF" w:themeFill="background1"/>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M6/6B</w:t>
                  </w:r>
                </w:p>
              </w:tc>
              <w:tc>
                <w:tcPr>
                  <w:tcW w:w="1149" w:type="dxa"/>
                  <w:tcBorders>
                    <w:top w:val="nil"/>
                    <w:left w:val="nil"/>
                    <w:bottom w:val="single" w:sz="4" w:space="0" w:color="7F7F7F"/>
                    <w:right w:val="single" w:sz="4" w:space="0" w:color="7F7F7F"/>
                  </w:tcBorders>
                  <w:shd w:val="clear" w:color="auto" w:fill="FFFFFF" w:themeFill="background1"/>
                  <w:vAlign w:val="bottom"/>
                  <w:hideMark/>
                  <w:tcPrChange w:id="247" w:author="Ioana" w:date="2021-07-29T11:38:00Z">
                    <w:tcPr>
                      <w:tcW w:w="1149" w:type="dxa"/>
                      <w:tcBorders>
                        <w:top w:val="nil"/>
                        <w:left w:val="nil"/>
                        <w:bottom w:val="single" w:sz="4" w:space="0" w:color="7F7F7F"/>
                        <w:right w:val="single" w:sz="4" w:space="0" w:color="7F7F7F"/>
                      </w:tcBorders>
                      <w:shd w:val="clear" w:color="000000" w:fill="FFD966"/>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100% investiții negeneratoare de venit</w:t>
                  </w:r>
                  <w:r w:rsidRPr="00050260">
                    <w:rPr>
                      <w:rFonts w:ascii="Trebuchet MS" w:eastAsia="Times New Roman" w:hAnsi="Trebuchet MS" w:cs="Calibri"/>
                      <w:b/>
                      <w:bCs/>
                      <w:color w:val="3F3F76"/>
                      <w:lang w:val="en-US"/>
                    </w:rPr>
                    <w:br/>
                    <w:t xml:space="preserve"> 90% pentru investiții generatoare de venit</w:t>
                  </w:r>
                </w:p>
              </w:tc>
              <w:tc>
                <w:tcPr>
                  <w:tcW w:w="2357" w:type="dxa"/>
                  <w:tcBorders>
                    <w:top w:val="nil"/>
                    <w:left w:val="nil"/>
                    <w:bottom w:val="single" w:sz="4" w:space="0" w:color="7F7F7F"/>
                    <w:right w:val="single" w:sz="4" w:space="0" w:color="7F7F7F"/>
                  </w:tcBorders>
                  <w:shd w:val="clear" w:color="auto" w:fill="FFFFFF" w:themeFill="background1"/>
                  <w:vAlign w:val="bottom"/>
                  <w:hideMark/>
                  <w:tcPrChange w:id="248" w:author="Ioana" w:date="2021-07-29T11:38:00Z">
                    <w:tcPr>
                      <w:tcW w:w="2357" w:type="dxa"/>
                      <w:gridSpan w:val="3"/>
                      <w:tcBorders>
                        <w:top w:val="nil"/>
                        <w:left w:val="nil"/>
                        <w:bottom w:val="single" w:sz="4" w:space="0" w:color="7F7F7F"/>
                        <w:right w:val="single" w:sz="4" w:space="0" w:color="7F7F7F"/>
                      </w:tcBorders>
                      <w:shd w:val="clear" w:color="000000" w:fill="FFD966"/>
                      <w:vAlign w:val="bottom"/>
                      <w:hideMark/>
                    </w:tcPr>
                  </w:tcPrChange>
                </w:tcPr>
                <w:p w:rsidR="00504CCF" w:rsidRPr="00050260" w:rsidRDefault="00504CCF" w:rsidP="00504CCF">
                  <w:pPr>
                    <w:spacing w:after="0" w:line="240" w:lineRule="auto"/>
                    <w:jc w:val="right"/>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113,919.00</w:t>
                  </w:r>
                </w:p>
              </w:tc>
              <w:tc>
                <w:tcPr>
                  <w:tcW w:w="1186" w:type="dxa"/>
                  <w:vMerge/>
                  <w:tcBorders>
                    <w:top w:val="nil"/>
                    <w:left w:val="single" w:sz="4" w:space="0" w:color="7F7F7F"/>
                    <w:bottom w:val="single" w:sz="4" w:space="0" w:color="7F7F7F"/>
                    <w:right w:val="single" w:sz="4" w:space="0" w:color="7F7F7F"/>
                  </w:tcBorders>
                  <w:shd w:val="clear" w:color="auto" w:fill="FFFF00"/>
                  <w:vAlign w:val="center"/>
                  <w:hideMark/>
                  <w:tcPrChange w:id="249" w:author="Ioana" w:date="2021-07-29T11:38:00Z">
                    <w:tcPr>
                      <w:tcW w:w="1186" w:type="dxa"/>
                      <w:gridSpan w:val="2"/>
                      <w:vMerge/>
                      <w:tcBorders>
                        <w:top w:val="nil"/>
                        <w:left w:val="single" w:sz="4" w:space="0" w:color="7F7F7F"/>
                        <w:bottom w:val="single" w:sz="4" w:space="0" w:color="7F7F7F"/>
                        <w:right w:val="single" w:sz="4" w:space="0" w:color="7F7F7F"/>
                      </w:tcBorders>
                      <w:shd w:val="clear" w:color="auto" w:fill="FFFFFF" w:themeFill="background1"/>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c>
                <w:tcPr>
                  <w:tcW w:w="1198" w:type="dxa"/>
                  <w:vMerge/>
                  <w:tcBorders>
                    <w:top w:val="nil"/>
                    <w:left w:val="single" w:sz="4" w:space="0" w:color="7F7F7F"/>
                    <w:bottom w:val="single" w:sz="4" w:space="0" w:color="7F7F7F"/>
                    <w:right w:val="nil"/>
                  </w:tcBorders>
                  <w:shd w:val="clear" w:color="auto" w:fill="FFFF00"/>
                  <w:vAlign w:val="center"/>
                  <w:hideMark/>
                  <w:tcPrChange w:id="250" w:author="Ioana" w:date="2021-07-29T11:38:00Z">
                    <w:tcPr>
                      <w:tcW w:w="1198" w:type="dxa"/>
                      <w:gridSpan w:val="2"/>
                      <w:vMerge/>
                      <w:tcBorders>
                        <w:top w:val="nil"/>
                        <w:left w:val="single" w:sz="4" w:space="0" w:color="7F7F7F"/>
                        <w:bottom w:val="single" w:sz="4" w:space="0" w:color="7F7F7F"/>
                        <w:right w:val="nil"/>
                      </w:tcBorders>
                      <w:shd w:val="clear" w:color="auto" w:fill="FFFFFF" w:themeFill="background1"/>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
                  </w:pPr>
                </w:p>
              </w:tc>
            </w:tr>
            <w:tr w:rsidR="00050260" w:rsidRPr="00504CCF" w:rsidTr="00B9053D">
              <w:trPr>
                <w:trHeight w:val="705"/>
                <w:trPrChange w:id="251" w:author="Ioana" w:date="2021-07-29T11:39:00Z">
                  <w:trPr>
                    <w:trHeight w:val="705"/>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252" w:author="Ioana" w:date="2021-07-29T11:39:00Z">
                    <w:tcPr>
                      <w:tcW w:w="1100" w:type="dxa"/>
                      <w:gridSpan w:val="2"/>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253" w:author="Ioana" w:date="2021-07-29T11:24:00Z">
                        <w:rPr>
                          <w:rFonts w:ascii="Trebuchet MS" w:eastAsia="Times New Roman" w:hAnsi="Trebuchet MS" w:cs="Calibri"/>
                          <w:b/>
                          <w:bCs/>
                          <w:color w:val="3F3F76"/>
                          <w:sz w:val="36"/>
                          <w:szCs w:val="36"/>
                          <w:lang w:val="en-US"/>
                        </w:rPr>
                      </w:rPrChange>
                    </w:rPr>
                  </w:pPr>
                </w:p>
              </w:tc>
              <w:tc>
                <w:tcPr>
                  <w:tcW w:w="1851" w:type="dxa"/>
                  <w:gridSpan w:val="2"/>
                  <w:tcBorders>
                    <w:top w:val="single" w:sz="4" w:space="0" w:color="7F7F7F"/>
                    <w:left w:val="nil"/>
                    <w:bottom w:val="single" w:sz="4" w:space="0" w:color="7F7F7F"/>
                    <w:right w:val="single" w:sz="4" w:space="0" w:color="7F7F7F"/>
                  </w:tcBorders>
                  <w:shd w:val="clear" w:color="auto" w:fill="FFFF00"/>
                  <w:vAlign w:val="bottom"/>
                  <w:hideMark/>
                  <w:tcPrChange w:id="254" w:author="Ioana" w:date="2021-07-29T11:39:00Z">
                    <w:tcPr>
                      <w:tcW w:w="1851" w:type="dxa"/>
                      <w:gridSpan w:val="5"/>
                      <w:tcBorders>
                        <w:top w:val="single" w:sz="4" w:space="0" w:color="7F7F7F"/>
                        <w:left w:val="nil"/>
                        <w:bottom w:val="single" w:sz="4" w:space="0" w:color="7F7F7F"/>
                        <w:right w:val="single" w:sz="4" w:space="0" w:color="7F7F7F"/>
                      </w:tcBorders>
                      <w:shd w:val="clear" w:color="auto" w:fill="auto"/>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Cheltuieli de funcționare și animare</w:t>
                  </w:r>
                  <w:r w:rsidRPr="00B9053D">
                    <w:rPr>
                      <w:rFonts w:ascii="Trebuchet MS" w:eastAsia="Times New Roman" w:hAnsi="Trebuchet MS" w:cs="Calibri"/>
                      <w:b/>
                      <w:bCs/>
                      <w:color w:val="3F3F76"/>
                      <w:vertAlign w:val="superscript"/>
                      <w:lang w:val="en-US"/>
                    </w:rPr>
                    <w:t>4</w:t>
                  </w:r>
                </w:p>
              </w:tc>
              <w:tc>
                <w:tcPr>
                  <w:tcW w:w="1149" w:type="dxa"/>
                  <w:tcBorders>
                    <w:top w:val="nil"/>
                    <w:left w:val="nil"/>
                    <w:bottom w:val="single" w:sz="4" w:space="0" w:color="7F7F7F"/>
                    <w:right w:val="nil"/>
                  </w:tcBorders>
                  <w:shd w:val="clear" w:color="auto" w:fill="FFFF00"/>
                  <w:vAlign w:val="bottom"/>
                  <w:hideMark/>
                  <w:tcPrChange w:id="255" w:author="Ioana" w:date="2021-07-29T11:39:00Z">
                    <w:tcPr>
                      <w:tcW w:w="1149" w:type="dxa"/>
                      <w:tcBorders>
                        <w:top w:val="nil"/>
                        <w:left w:val="nil"/>
                        <w:bottom w:val="single" w:sz="4" w:space="0" w:color="7F7F7F"/>
                        <w:right w:val="nil"/>
                      </w:tcBorders>
                      <w:shd w:val="clear" w:color="auto" w:fill="auto"/>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 </w:t>
                  </w:r>
                </w:p>
              </w:tc>
              <w:tc>
                <w:tcPr>
                  <w:tcW w:w="3543" w:type="dxa"/>
                  <w:gridSpan w:val="2"/>
                  <w:tcBorders>
                    <w:top w:val="single" w:sz="4" w:space="0" w:color="7F7F7F"/>
                    <w:left w:val="single" w:sz="4" w:space="0" w:color="7F7F7F"/>
                    <w:bottom w:val="single" w:sz="4" w:space="0" w:color="7F7F7F"/>
                    <w:right w:val="single" w:sz="4" w:space="0" w:color="7F7F7F"/>
                  </w:tcBorders>
                  <w:shd w:val="clear" w:color="auto" w:fill="FFFF00"/>
                  <w:vAlign w:val="bottom"/>
                  <w:hideMark/>
                  <w:tcPrChange w:id="256" w:author="Ioana" w:date="2021-07-29T11:39:00Z">
                    <w:tcPr>
                      <w:tcW w:w="3543" w:type="dxa"/>
                      <w:gridSpan w:val="5"/>
                      <w:tcBorders>
                        <w:top w:val="single" w:sz="4" w:space="0" w:color="7F7F7F"/>
                        <w:left w:val="single" w:sz="4" w:space="0" w:color="7F7F7F"/>
                        <w:bottom w:val="single" w:sz="4" w:space="0" w:color="7F7F7F"/>
                        <w:right w:val="single" w:sz="4" w:space="0" w:color="7F7F7F"/>
                      </w:tcBorders>
                      <w:shd w:val="clear" w:color="auto" w:fill="auto"/>
                      <w:vAlign w:val="bottom"/>
                      <w:hideMark/>
                    </w:tcPr>
                  </w:tcPrChange>
                </w:tcPr>
                <w:p w:rsidR="00504CCF" w:rsidRPr="00050260" w:rsidRDefault="00504CCF" w:rsidP="00504CCF">
                  <w:pPr>
                    <w:spacing w:after="0" w:line="240" w:lineRule="auto"/>
                    <w:jc w:val="center"/>
                    <w:rPr>
                      <w:ins w:id="257" w:author="Ioana" w:date="2021-07-28T13:07:00Z"/>
                      <w:rFonts w:ascii="Trebuchet MS" w:eastAsia="Times New Roman" w:hAnsi="Trebuchet MS" w:cs="Calibri"/>
                      <w:b/>
                      <w:bCs/>
                      <w:color w:val="3F3F76"/>
                      <w:lang w:val="en-US"/>
                    </w:rPr>
                  </w:pPr>
                  <w:del w:id="258" w:author="Ioana" w:date="2021-07-28T13:07:00Z">
                    <w:r w:rsidRPr="00050260" w:rsidDel="001B2456">
                      <w:rPr>
                        <w:rFonts w:ascii="Trebuchet MS" w:eastAsia="Times New Roman" w:hAnsi="Trebuchet MS" w:cs="Calibri"/>
                        <w:b/>
                        <w:bCs/>
                        <w:color w:val="3F3F76"/>
                        <w:lang w:val="en-US"/>
                      </w:rPr>
                      <w:delText>407097.06</w:delText>
                    </w:r>
                  </w:del>
                </w:p>
                <w:p w:rsidR="001B2456" w:rsidRPr="00050260" w:rsidRDefault="001B2456" w:rsidP="00504CCF">
                  <w:pPr>
                    <w:spacing w:after="0" w:line="240" w:lineRule="auto"/>
                    <w:jc w:val="center"/>
                    <w:rPr>
                      <w:rFonts w:ascii="Trebuchet MS" w:eastAsia="Times New Roman" w:hAnsi="Trebuchet MS" w:cs="Calibri"/>
                      <w:b/>
                      <w:bCs/>
                      <w:color w:val="3F3F76"/>
                      <w:lang w:val="en-US"/>
                    </w:rPr>
                  </w:pPr>
                  <w:ins w:id="259" w:author="Ioana" w:date="2021-07-28T13:07:00Z">
                    <w:r w:rsidRPr="00050260">
                      <w:rPr>
                        <w:rFonts w:ascii="Trebuchet MS" w:eastAsia="Times New Roman" w:hAnsi="Trebuchet MS" w:cs="Calibri"/>
                        <w:b/>
                        <w:bCs/>
                        <w:color w:val="3F3F76"/>
                        <w:lang w:val="en-US"/>
                      </w:rPr>
                      <w:t>436.286,46</w:t>
                    </w:r>
                  </w:ins>
                </w:p>
              </w:tc>
              <w:tc>
                <w:tcPr>
                  <w:tcW w:w="1198" w:type="dxa"/>
                  <w:tcBorders>
                    <w:top w:val="nil"/>
                    <w:left w:val="nil"/>
                    <w:bottom w:val="single" w:sz="4" w:space="0" w:color="7F7F7F"/>
                    <w:right w:val="nil"/>
                  </w:tcBorders>
                  <w:shd w:val="clear" w:color="auto" w:fill="FFFF00"/>
                  <w:vAlign w:val="bottom"/>
                  <w:hideMark/>
                  <w:tcPrChange w:id="260" w:author="Ioana" w:date="2021-07-29T11:39:00Z">
                    <w:tcPr>
                      <w:tcW w:w="1198" w:type="dxa"/>
                      <w:gridSpan w:val="2"/>
                      <w:tcBorders>
                        <w:top w:val="nil"/>
                        <w:left w:val="nil"/>
                        <w:bottom w:val="single" w:sz="4" w:space="0" w:color="7F7F7F"/>
                        <w:right w:val="nil"/>
                      </w:tcBorders>
                      <w:shd w:val="clear" w:color="auto" w:fill="auto"/>
                      <w:vAlign w:val="bottom"/>
                      <w:hideMark/>
                    </w:tcPr>
                  </w:tcPrChange>
                </w:tcPr>
                <w:p w:rsidR="00504CCF" w:rsidRPr="00050260" w:rsidRDefault="00504CCF" w:rsidP="00504CCF">
                  <w:pPr>
                    <w:spacing w:after="0" w:line="240" w:lineRule="auto"/>
                    <w:jc w:val="center"/>
                    <w:rPr>
                      <w:rFonts w:ascii="Trebuchet MS" w:eastAsia="Times New Roman" w:hAnsi="Trebuchet MS" w:cs="Calibri"/>
                      <w:b/>
                      <w:bCs/>
                      <w:color w:val="3F3F76"/>
                      <w:lang w:val="en-US"/>
                    </w:rPr>
                  </w:pPr>
                  <w:r w:rsidRPr="00050260">
                    <w:rPr>
                      <w:rFonts w:ascii="Trebuchet MS" w:eastAsia="Times New Roman" w:hAnsi="Trebuchet MS" w:cs="Calibri"/>
                      <w:b/>
                      <w:bCs/>
                      <w:color w:val="3F3F76"/>
                      <w:lang w:val="en-US"/>
                    </w:rPr>
                    <w:t>20.00%</w:t>
                  </w:r>
                </w:p>
              </w:tc>
            </w:tr>
            <w:tr w:rsidR="00050260" w:rsidRPr="00504CCF" w:rsidTr="00B9053D">
              <w:trPr>
                <w:trHeight w:val="345"/>
                <w:trPrChange w:id="261" w:author="Ioana" w:date="2021-07-29T11:39:00Z">
                  <w:trPr>
                    <w:trHeight w:val="345"/>
                  </w:trPr>
                </w:trPrChange>
              </w:trPr>
              <w:tc>
                <w:tcPr>
                  <w:tcW w:w="1100" w:type="dxa"/>
                  <w:vMerge/>
                  <w:tcBorders>
                    <w:top w:val="single" w:sz="8" w:space="0" w:color="BF8F00"/>
                    <w:left w:val="single" w:sz="8" w:space="0" w:color="BF8F00"/>
                    <w:bottom w:val="single" w:sz="8" w:space="0" w:color="BF8F00"/>
                    <w:right w:val="single" w:sz="4" w:space="0" w:color="7F7F7F"/>
                  </w:tcBorders>
                  <w:vAlign w:val="center"/>
                  <w:hideMark/>
                  <w:tcPrChange w:id="262" w:author="Ioana" w:date="2021-07-29T11:39:00Z">
                    <w:tcPr>
                      <w:tcW w:w="1100" w:type="dxa"/>
                      <w:gridSpan w:val="3"/>
                      <w:vMerge/>
                      <w:tcBorders>
                        <w:top w:val="single" w:sz="8" w:space="0" w:color="BF8F00"/>
                        <w:left w:val="single" w:sz="8" w:space="0" w:color="BF8F00"/>
                        <w:bottom w:val="single" w:sz="8" w:space="0" w:color="BF8F00"/>
                        <w:right w:val="single" w:sz="4" w:space="0" w:color="7F7F7F"/>
                      </w:tcBorders>
                      <w:vAlign w:val="center"/>
                      <w:hideMark/>
                    </w:tcPr>
                  </w:tcPrChange>
                </w:tcPr>
                <w:p w:rsidR="00504CCF" w:rsidRPr="00050260" w:rsidRDefault="00504CCF" w:rsidP="00504CCF">
                  <w:pPr>
                    <w:spacing w:after="0" w:line="240" w:lineRule="auto"/>
                    <w:rPr>
                      <w:rFonts w:ascii="Trebuchet MS" w:eastAsia="Times New Roman" w:hAnsi="Trebuchet MS" w:cs="Calibri"/>
                      <w:b/>
                      <w:bCs/>
                      <w:color w:val="3F3F76"/>
                      <w:lang w:val="en-US"/>
                      <w:rPrChange w:id="263" w:author="Ioana" w:date="2021-07-29T11:24:00Z">
                        <w:rPr>
                          <w:rFonts w:ascii="Trebuchet MS" w:eastAsia="Times New Roman" w:hAnsi="Trebuchet MS" w:cs="Calibri"/>
                          <w:b/>
                          <w:bCs/>
                          <w:color w:val="3F3F76"/>
                          <w:sz w:val="36"/>
                          <w:szCs w:val="36"/>
                          <w:lang w:val="en-US"/>
                        </w:rPr>
                      </w:rPrChange>
                    </w:rPr>
                  </w:pPr>
                </w:p>
              </w:tc>
              <w:tc>
                <w:tcPr>
                  <w:tcW w:w="3000" w:type="dxa"/>
                  <w:gridSpan w:val="3"/>
                  <w:tcBorders>
                    <w:top w:val="single" w:sz="4" w:space="0" w:color="7F7F7F"/>
                    <w:left w:val="nil"/>
                    <w:bottom w:val="single" w:sz="8" w:space="0" w:color="BF8F00"/>
                    <w:right w:val="single" w:sz="4" w:space="0" w:color="7F7F7F"/>
                  </w:tcBorders>
                  <w:shd w:val="clear" w:color="000000" w:fill="BCF1AD"/>
                  <w:vAlign w:val="bottom"/>
                  <w:hideMark/>
                  <w:tcPrChange w:id="264" w:author="Ioana" w:date="2021-07-29T11:39:00Z">
                    <w:tcPr>
                      <w:tcW w:w="3000" w:type="dxa"/>
                      <w:gridSpan w:val="6"/>
                      <w:tcBorders>
                        <w:top w:val="single" w:sz="4" w:space="0" w:color="7F7F7F"/>
                        <w:left w:val="nil"/>
                        <w:bottom w:val="single" w:sz="8" w:space="0" w:color="BF8F00"/>
                        <w:right w:val="single" w:sz="4" w:space="0" w:color="7F7F7F"/>
                      </w:tcBorders>
                      <w:shd w:val="clear" w:color="000000" w:fill="BCF1AD"/>
                      <w:vAlign w:val="bottom"/>
                      <w:hideMark/>
                    </w:tcPr>
                  </w:tcPrChange>
                </w:tcPr>
                <w:p w:rsidR="00504CCF" w:rsidRPr="00B9053D" w:rsidRDefault="00504CCF" w:rsidP="00504CCF">
                  <w:pPr>
                    <w:spacing w:after="0" w:line="240" w:lineRule="auto"/>
                    <w:jc w:val="center"/>
                    <w:rPr>
                      <w:rFonts w:ascii="Trebuchet MS" w:eastAsia="Times New Roman" w:hAnsi="Trebuchet MS" w:cs="Calibri"/>
                      <w:b/>
                      <w:bCs/>
                      <w:color w:val="3F3F76"/>
                      <w:lang w:val="en-US"/>
                    </w:rPr>
                  </w:pPr>
                  <w:r w:rsidRPr="00B9053D">
                    <w:rPr>
                      <w:rFonts w:ascii="Trebuchet MS" w:eastAsia="Times New Roman" w:hAnsi="Trebuchet MS" w:cs="Calibri"/>
                      <w:b/>
                      <w:bCs/>
                      <w:color w:val="3F3F76"/>
                      <w:lang w:val="en-US"/>
                    </w:rPr>
                    <w:t>TOTAL COMPONENTA A+B</w:t>
                  </w:r>
                </w:p>
              </w:tc>
              <w:tc>
                <w:tcPr>
                  <w:tcW w:w="4741" w:type="dxa"/>
                  <w:gridSpan w:val="3"/>
                  <w:tcBorders>
                    <w:top w:val="single" w:sz="4" w:space="0" w:color="7F7F7F"/>
                    <w:left w:val="nil"/>
                    <w:bottom w:val="single" w:sz="8" w:space="0" w:color="BF8F00"/>
                    <w:right w:val="nil"/>
                  </w:tcBorders>
                  <w:shd w:val="clear" w:color="auto" w:fill="FFFF00"/>
                  <w:vAlign w:val="bottom"/>
                  <w:hideMark/>
                  <w:tcPrChange w:id="265" w:author="Ioana" w:date="2021-07-29T11:39:00Z">
                    <w:tcPr>
                      <w:tcW w:w="4741" w:type="dxa"/>
                      <w:gridSpan w:val="6"/>
                      <w:tcBorders>
                        <w:top w:val="single" w:sz="4" w:space="0" w:color="7F7F7F"/>
                        <w:left w:val="nil"/>
                        <w:bottom w:val="single" w:sz="8" w:space="0" w:color="BF8F00"/>
                        <w:right w:val="nil"/>
                      </w:tcBorders>
                      <w:shd w:val="clear" w:color="000000" w:fill="BCF1AD"/>
                      <w:vAlign w:val="bottom"/>
                      <w:hideMark/>
                    </w:tcPr>
                  </w:tcPrChange>
                </w:tcPr>
                <w:p w:rsidR="00504CCF" w:rsidRPr="00B9053D" w:rsidRDefault="00504CCF" w:rsidP="00504CCF">
                  <w:pPr>
                    <w:spacing w:after="0" w:line="240" w:lineRule="auto"/>
                    <w:jc w:val="center"/>
                    <w:rPr>
                      <w:ins w:id="266" w:author="Ioana" w:date="2021-07-28T13:07:00Z"/>
                      <w:rFonts w:ascii="Trebuchet MS" w:eastAsia="Times New Roman" w:hAnsi="Trebuchet MS" w:cs="Calibri"/>
                      <w:b/>
                      <w:bCs/>
                      <w:color w:val="3F3F76"/>
                      <w:lang w:val="en-US"/>
                    </w:rPr>
                  </w:pPr>
                  <w:del w:id="267" w:author="Ioana" w:date="2021-07-28T13:07:00Z">
                    <w:r w:rsidRPr="00B9053D" w:rsidDel="001B2456">
                      <w:rPr>
                        <w:rFonts w:ascii="Trebuchet MS" w:eastAsia="Times New Roman" w:hAnsi="Trebuchet MS" w:cs="Calibri"/>
                        <w:b/>
                        <w:bCs/>
                        <w:color w:val="3F3F76"/>
                        <w:lang w:val="en-US"/>
                      </w:rPr>
                      <w:delText>2035485.305</w:delText>
                    </w:r>
                  </w:del>
                </w:p>
                <w:p w:rsidR="001B2456" w:rsidRPr="00050260" w:rsidRDefault="001B2456" w:rsidP="00504CCF">
                  <w:pPr>
                    <w:spacing w:after="0" w:line="240" w:lineRule="auto"/>
                    <w:jc w:val="center"/>
                    <w:rPr>
                      <w:rFonts w:ascii="Trebuchet MS" w:eastAsia="Times New Roman" w:hAnsi="Trebuchet MS" w:cs="Calibri"/>
                      <w:b/>
                      <w:bCs/>
                      <w:color w:val="3F3F76"/>
                      <w:lang w:val="en-US"/>
                    </w:rPr>
                  </w:pPr>
                  <w:ins w:id="268" w:author="Ioana" w:date="2021-07-28T13:07:00Z">
                    <w:r w:rsidRPr="00050260">
                      <w:rPr>
                        <w:rFonts w:ascii="Trebuchet MS" w:eastAsia="Times New Roman" w:hAnsi="Trebuchet MS" w:cs="Calibri"/>
                        <w:b/>
                        <w:bCs/>
                        <w:color w:val="3F3F76"/>
                        <w:lang w:val="en-US"/>
                      </w:rPr>
                      <w:t>2181432.305</w:t>
                    </w:r>
                  </w:ins>
                </w:p>
              </w:tc>
            </w:tr>
          </w:tbl>
          <w:p w:rsidR="00B327B7" w:rsidRPr="00D52673" w:rsidRDefault="00B327B7" w:rsidP="00504CCF">
            <w:pPr>
              <w:autoSpaceDE w:val="0"/>
              <w:autoSpaceDN w:val="0"/>
              <w:adjustRightInd w:val="0"/>
              <w:spacing w:after="0"/>
              <w:jc w:val="both"/>
              <w:rPr>
                <w:rFonts w:ascii="Trebuchet MS" w:eastAsia="Times New Roman" w:hAnsi="Trebuchet MS" w:cs="Times New Roman"/>
                <w:noProof/>
                <w:szCs w:val="24"/>
              </w:rPr>
            </w:pPr>
          </w:p>
        </w:tc>
      </w:tr>
    </w:tbl>
    <w:p w:rsidR="00EC20BE" w:rsidRPr="00701095" w:rsidRDefault="00EC20BE" w:rsidP="00EC20BE">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lang w:val="fr-BE"/>
        </w:rPr>
      </w:pPr>
      <w:r w:rsidRPr="00701095">
        <w:rPr>
          <w:rFonts w:ascii="Trebuchet MS" w:eastAsia="Times New Roman" w:hAnsi="Trebuchet MS" w:cs="Times New Roman"/>
          <w:noProof/>
          <w:color w:val="000000"/>
          <w:szCs w:val="24"/>
          <w:u w:val="single"/>
          <w:lang w:val="fr-BE"/>
        </w:rPr>
        <w:lastRenderedPageBreak/>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EC20BE" w:rsidRPr="00701095" w:rsidTr="008B77CB">
        <w:tc>
          <w:tcPr>
            <w:tcW w:w="0" w:type="auto"/>
            <w:shd w:val="clear" w:color="auto" w:fill="auto"/>
          </w:tcPr>
          <w:p w:rsidR="00EC20BE" w:rsidRPr="00701095" w:rsidRDefault="000B73CC" w:rsidP="00B327B7">
            <w:pPr>
              <w:spacing w:after="0" w:line="240" w:lineRule="auto"/>
              <w:jc w:val="both"/>
              <w:rPr>
                <w:rFonts w:ascii="Trebuchet MS" w:eastAsia="Times New Roman" w:hAnsi="Trebuchet MS" w:cs="Times New Roman"/>
                <w:szCs w:val="24"/>
              </w:rPr>
            </w:pPr>
            <w:ins w:id="269" w:author="Ioana" w:date="2021-08-10T08:25:00Z">
              <w:r w:rsidRPr="000B73CC">
                <w:rPr>
                  <w:rFonts w:ascii="Trebuchet MS" w:eastAsia="Times New Roman" w:hAnsi="Trebuchet MS" w:cs="Times New Roman"/>
                  <w:szCs w:val="24"/>
                </w:rPr>
                <w:t xml:space="preserve">Prin prezenta modificare, respectiv suplimentarea alocării financiare a SDL prin </w:t>
              </w:r>
              <w:r>
                <w:rPr>
                  <w:rFonts w:ascii="Trebuchet MS" w:eastAsia="Times New Roman" w:hAnsi="Trebuchet MS" w:cs="Times New Roman"/>
                  <w:szCs w:val="24"/>
                </w:rPr>
                <w:t>d</w:t>
              </w:r>
            </w:ins>
            <w:del w:id="270" w:author="Ioana" w:date="2021-08-10T08:25:00Z">
              <w:r w:rsidR="00504CCF" w:rsidRPr="00504CCF" w:rsidDel="000B73CC">
                <w:rPr>
                  <w:rFonts w:ascii="Trebuchet MS" w:eastAsia="Times New Roman" w:hAnsi="Trebuchet MS" w:cs="Times New Roman"/>
                  <w:szCs w:val="24"/>
                </w:rPr>
                <w:delText>D</w:delText>
              </w:r>
            </w:del>
            <w:r w:rsidR="00504CCF" w:rsidRPr="00504CCF">
              <w:rPr>
                <w:rFonts w:ascii="Trebuchet MS" w:eastAsia="Times New Roman" w:hAnsi="Trebuchet MS" w:cs="Times New Roman"/>
                <w:szCs w:val="24"/>
              </w:rPr>
              <w:t>istribuirea sumelor atat catre sM 19.2 cat si sM 19.4 , impactul este unul pozitiv atat din punct de vedere al managementului SDL Gal Constanta Sud prin suplimentarea bugetului de cheltuieli de functionare si animare cat si din punct de vedere al dezvoltarii teritoriului Gal Constanta Sud prin majorarea bugetului aferent sM 19.2. Ca si rezultate scontate , prin prezenta suplimentare, Gal Constanta Sud va genera minim o sesiune de depunere proiecte cu minim un proiect selectat in vederea finantarii acestuia si o buna implementare a SDL prin majorarea bugetului aferent cheltuielilor de functionare si animare.</w:t>
            </w:r>
          </w:p>
        </w:tc>
      </w:tr>
    </w:tbl>
    <w:p w:rsidR="00EC20BE" w:rsidRPr="00701095" w:rsidRDefault="00EC20BE" w:rsidP="00EC20BE">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lang w:val="en-US"/>
        </w:rPr>
      </w:pPr>
      <w:r w:rsidRPr="00701095">
        <w:rPr>
          <w:rFonts w:ascii="Trebuchet MS" w:eastAsia="Times New Roman" w:hAnsi="Trebuchet MS" w:cs="Times New Roman"/>
          <w:noProof/>
          <w:color w:val="000000"/>
          <w:szCs w:val="24"/>
          <w:u w:val="single"/>
          <w:lang w:val="en-US"/>
        </w:rPr>
        <w:lastRenderedPageBreak/>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EC20BE" w:rsidRPr="00701095" w:rsidTr="008B77CB">
        <w:trPr>
          <w:trHeight w:val="378"/>
        </w:trPr>
        <w:tc>
          <w:tcPr>
            <w:tcW w:w="0" w:type="auto"/>
            <w:shd w:val="clear" w:color="auto" w:fill="auto"/>
          </w:tcPr>
          <w:p w:rsidR="00EC20BE" w:rsidRPr="00701095" w:rsidRDefault="00504CCF" w:rsidP="007C356D">
            <w:pPr>
              <w:spacing w:after="0"/>
              <w:jc w:val="both"/>
              <w:rPr>
                <w:rFonts w:ascii="Trebuchet MS" w:eastAsia="Calibri" w:hAnsi="Trebuchet MS" w:cs="Times New Roman"/>
                <w:szCs w:val="24"/>
              </w:rPr>
            </w:pPr>
            <w:r w:rsidRPr="00504CCF">
              <w:rPr>
                <w:rFonts w:ascii="Trebuchet MS" w:eastAsia="Calibri" w:hAnsi="Trebuchet MS" w:cs="Times New Roman"/>
                <w:szCs w:val="24"/>
              </w:rPr>
              <w:t>Indicatorii de monitorizare raman neschimbati, urmand ca prezenta modificare sa aduca un impact pozitiv la momentul evaluarii acestora. Ponderea privind atingerea indicatorilor va fi mai mare decat cea propusa initial , ceea ce va reprezenta o plus valoare pentru Strategia de Dezvoltare Locala implementata de Asociatia Grup de Actiune Locala Constanta Sud.</w:t>
            </w:r>
          </w:p>
        </w:tc>
      </w:tr>
    </w:tbl>
    <w:p w:rsidR="00EC20BE" w:rsidRDefault="00EC20BE" w:rsidP="00EC20BE"/>
    <w:p w:rsidR="00EC20BE" w:rsidRPr="004B4C89" w:rsidRDefault="00EC20BE" w:rsidP="004B4C89">
      <w:pPr>
        <w:contextualSpacing/>
        <w:rPr>
          <w:rFonts w:ascii="Trebuchet MS" w:eastAsia="Times New Roman" w:hAnsi="Trebuchet MS" w:cs="Times New Roman"/>
          <w:b/>
          <w:bCs/>
          <w:color w:val="FF0000"/>
          <w:szCs w:val="24"/>
          <w:lang w:val="en-US" w:eastAsia="ro-RO"/>
        </w:rPr>
      </w:pPr>
    </w:p>
    <w:sectPr w:rsidR="00EC20BE" w:rsidRPr="004B4C8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444" w:rsidRDefault="00BE7444" w:rsidP="00EC20BE">
      <w:pPr>
        <w:spacing w:after="0" w:line="240" w:lineRule="auto"/>
      </w:pPr>
      <w:r>
        <w:separator/>
      </w:r>
    </w:p>
  </w:endnote>
  <w:endnote w:type="continuationSeparator" w:id="0">
    <w:p w:rsidR="00BE7444" w:rsidRDefault="00BE7444" w:rsidP="00EC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761635"/>
      <w:docPartObj>
        <w:docPartGallery w:val="Page Numbers (Bottom of Page)"/>
        <w:docPartUnique/>
      </w:docPartObj>
    </w:sdtPr>
    <w:sdtEndPr>
      <w:rPr>
        <w:noProof/>
      </w:rPr>
    </w:sdtEndPr>
    <w:sdtContent>
      <w:p w:rsidR="00BE5774" w:rsidRDefault="00BE5774">
        <w:pPr>
          <w:pStyle w:val="Footer"/>
          <w:jc w:val="center"/>
        </w:pPr>
        <w:r>
          <w:fldChar w:fldCharType="begin"/>
        </w:r>
        <w:r>
          <w:instrText xml:space="preserve"> PAGE   \* MERGEFORMAT </w:instrText>
        </w:r>
        <w:r>
          <w:fldChar w:fldCharType="separate"/>
        </w:r>
        <w:r w:rsidR="000B73CC">
          <w:rPr>
            <w:noProof/>
          </w:rPr>
          <w:t>3</w:t>
        </w:r>
        <w:r>
          <w:rPr>
            <w:noProof/>
          </w:rPr>
          <w:fldChar w:fldCharType="end"/>
        </w:r>
      </w:p>
    </w:sdtContent>
  </w:sdt>
  <w:p w:rsidR="00BE5774" w:rsidRDefault="00BE57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444" w:rsidRDefault="00BE7444" w:rsidP="00EC20BE">
      <w:pPr>
        <w:spacing w:after="0" w:line="240" w:lineRule="auto"/>
      </w:pPr>
      <w:r>
        <w:separator/>
      </w:r>
    </w:p>
  </w:footnote>
  <w:footnote w:type="continuationSeparator" w:id="0">
    <w:p w:rsidR="00BE7444" w:rsidRDefault="00BE7444" w:rsidP="00EC20BE">
      <w:pPr>
        <w:spacing w:after="0" w:line="240" w:lineRule="auto"/>
      </w:pPr>
      <w:r>
        <w:continuationSeparator/>
      </w:r>
    </w:p>
  </w:footnote>
  <w:footnote w:id="1">
    <w:p w:rsidR="00EC20BE" w:rsidRDefault="00EC20BE" w:rsidP="00EC20BE">
      <w:pPr>
        <w:pStyle w:val="FootnoteText"/>
      </w:pPr>
      <w:r>
        <w:rPr>
          <w:rStyle w:val="FootnoteReference"/>
        </w:rPr>
        <w:footnoteRef/>
      </w:r>
      <w:r>
        <w:t xml:space="preserve"> </w:t>
      </w:r>
      <w:r w:rsidRPr="00542272">
        <w:t xml:space="preserve">conform </w:t>
      </w:r>
      <w:r>
        <w:t>încadrării tipurilor de modificări</w:t>
      </w:r>
      <w:r w:rsidRPr="00542272">
        <w:t xml:space="preserve"> din </w:t>
      </w:r>
      <w:r>
        <w:t>prezentul Ghid.</w:t>
      </w:r>
    </w:p>
  </w:footnote>
  <w:footnote w:id="2">
    <w:p w:rsidR="00EC20BE" w:rsidRDefault="00EC20BE" w:rsidP="00EC20BE">
      <w:pPr>
        <w:pStyle w:val="FootnoteText"/>
      </w:pPr>
      <w:r>
        <w:rPr>
          <w:rStyle w:val="FootnoteReference"/>
        </w:rPr>
        <w:footnoteRef/>
      </w:r>
      <w:r>
        <w:t xml:space="preserve"> numărul modificării solicitate în anul curent.</w:t>
      </w:r>
    </w:p>
  </w:footnote>
  <w:footnote w:id="3">
    <w:p w:rsidR="00EC20BE" w:rsidRDefault="00EC20BE" w:rsidP="00EC20BE">
      <w:pPr>
        <w:pStyle w:val="FootnoteText"/>
      </w:pPr>
      <w:r>
        <w:rPr>
          <w:rStyle w:val="FootnoteReference"/>
        </w:rPr>
        <w:footnoteRef/>
      </w:r>
      <w:r>
        <w:t xml:space="preserve"> fiecare modificare va fi completată conform punctelor a,b,c,d.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A7C95"/>
    <w:multiLevelType w:val="hybridMultilevel"/>
    <w:tmpl w:val="5908E86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188B3C0F"/>
    <w:multiLevelType w:val="hybridMultilevel"/>
    <w:tmpl w:val="8A7082EE"/>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9177F51"/>
    <w:multiLevelType w:val="hybridMultilevel"/>
    <w:tmpl w:val="46048A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41983770"/>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6D5283E"/>
    <w:multiLevelType w:val="hybridMultilevel"/>
    <w:tmpl w:val="8E1A1DDC"/>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7B94B5E"/>
    <w:multiLevelType w:val="hybridMultilevel"/>
    <w:tmpl w:val="2AE602AA"/>
    <w:lvl w:ilvl="0" w:tplc="8DBCCAAE">
      <w:numFmt w:val="bullet"/>
      <w:lvlText w:val="-"/>
      <w:lvlJc w:val="left"/>
      <w:pPr>
        <w:ind w:left="720" w:hanging="360"/>
      </w:pPr>
      <w:rPr>
        <w:rFonts w:ascii="Arial" w:eastAsia="Times New Roman" w:hAnsi="Arial" w:cs="Arial"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D255C26"/>
    <w:multiLevelType w:val="hybridMultilevel"/>
    <w:tmpl w:val="E2A0AF4A"/>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9" w15:restartNumberingAfterBreak="0">
    <w:nsid w:val="63157374"/>
    <w:multiLevelType w:val="hybridMultilevel"/>
    <w:tmpl w:val="E03AB6E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0583EEB"/>
    <w:multiLevelType w:val="hybridMultilevel"/>
    <w:tmpl w:val="85E29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8D7165"/>
    <w:multiLevelType w:val="hybridMultilevel"/>
    <w:tmpl w:val="7F96FA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1"/>
  </w:num>
  <w:num w:numId="5">
    <w:abstractNumId w:val="9"/>
  </w:num>
  <w:num w:numId="6">
    <w:abstractNumId w:val="6"/>
  </w:num>
  <w:num w:numId="7">
    <w:abstractNumId w:val="0"/>
  </w:num>
  <w:num w:numId="8">
    <w:abstractNumId w:val="10"/>
  </w:num>
  <w:num w:numId="9">
    <w:abstractNumId w:val="4"/>
  </w:num>
  <w:num w:numId="10">
    <w:abstractNumId w:val="8"/>
  </w:num>
  <w:num w:numId="11">
    <w:abstractNumId w:val="11"/>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w15:presenceInfo w15:providerId="None" w15:userId="Io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0BE"/>
    <w:rsid w:val="0002592B"/>
    <w:rsid w:val="00050260"/>
    <w:rsid w:val="0006688A"/>
    <w:rsid w:val="000B73CC"/>
    <w:rsid w:val="00192C75"/>
    <w:rsid w:val="001A0EDA"/>
    <w:rsid w:val="001B2456"/>
    <w:rsid w:val="001F206D"/>
    <w:rsid w:val="00311A89"/>
    <w:rsid w:val="003626C2"/>
    <w:rsid w:val="004B0F3B"/>
    <w:rsid w:val="004B4C89"/>
    <w:rsid w:val="00503CD2"/>
    <w:rsid w:val="00504CCF"/>
    <w:rsid w:val="006C2312"/>
    <w:rsid w:val="006F222A"/>
    <w:rsid w:val="00710786"/>
    <w:rsid w:val="007271FF"/>
    <w:rsid w:val="00736F76"/>
    <w:rsid w:val="007C356D"/>
    <w:rsid w:val="00832462"/>
    <w:rsid w:val="0087125F"/>
    <w:rsid w:val="008742FA"/>
    <w:rsid w:val="008B77CB"/>
    <w:rsid w:val="008E3ECF"/>
    <w:rsid w:val="00963372"/>
    <w:rsid w:val="009F2933"/>
    <w:rsid w:val="00A167DD"/>
    <w:rsid w:val="00A223CA"/>
    <w:rsid w:val="00A31C17"/>
    <w:rsid w:val="00AE0574"/>
    <w:rsid w:val="00B327B7"/>
    <w:rsid w:val="00B43FE0"/>
    <w:rsid w:val="00B9053D"/>
    <w:rsid w:val="00BE5774"/>
    <w:rsid w:val="00BE7444"/>
    <w:rsid w:val="00C471F4"/>
    <w:rsid w:val="00C51B58"/>
    <w:rsid w:val="00CB1EFA"/>
    <w:rsid w:val="00D01554"/>
    <w:rsid w:val="00D52673"/>
    <w:rsid w:val="00E77095"/>
    <w:rsid w:val="00EC20BE"/>
    <w:rsid w:val="00EE5272"/>
    <w:rsid w:val="00F4280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1202DF-BA6D-48DF-8A36-5C325F1E3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0BE"/>
    <w:rPr>
      <w:lang w:val="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20BE"/>
    <w:pPr>
      <w:spacing w:after="0" w:line="240" w:lineRule="auto"/>
    </w:pPr>
    <w:rPr>
      <w:lang w:val="ro-RO"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C20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20BE"/>
    <w:rPr>
      <w:sz w:val="20"/>
      <w:szCs w:val="20"/>
      <w:lang w:val="ro-RO" w:bidi="ar-SA"/>
    </w:rPr>
  </w:style>
  <w:style w:type="character" w:styleId="FootnoteReference">
    <w:name w:val="footnote reference"/>
    <w:basedOn w:val="DefaultParagraphFont"/>
    <w:uiPriority w:val="99"/>
    <w:semiHidden/>
    <w:unhideWhenUsed/>
    <w:rsid w:val="00EC20BE"/>
    <w:rPr>
      <w:vertAlign w:val="superscript"/>
    </w:rPr>
  </w:style>
  <w:style w:type="paragraph" w:styleId="ListParagraph">
    <w:name w:val="List Paragraph"/>
    <w:aliases w:val="Bullet,List Paragraph1"/>
    <w:basedOn w:val="Normal"/>
    <w:uiPriority w:val="34"/>
    <w:qFormat/>
    <w:rsid w:val="00EC20BE"/>
    <w:pPr>
      <w:spacing w:after="160" w:line="259"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E57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774"/>
    <w:rPr>
      <w:lang w:val="ro-RO" w:bidi="ar-SA"/>
    </w:rPr>
  </w:style>
  <w:style w:type="paragraph" w:styleId="Footer">
    <w:name w:val="footer"/>
    <w:basedOn w:val="Normal"/>
    <w:link w:val="FooterChar"/>
    <w:uiPriority w:val="99"/>
    <w:unhideWhenUsed/>
    <w:rsid w:val="00BE57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774"/>
    <w:rPr>
      <w:lang w:val="ro-RO" w:bidi="ar-SA"/>
    </w:rPr>
  </w:style>
  <w:style w:type="paragraph" w:styleId="BalloonText">
    <w:name w:val="Balloon Text"/>
    <w:basedOn w:val="Normal"/>
    <w:link w:val="BalloonTextChar"/>
    <w:uiPriority w:val="99"/>
    <w:semiHidden/>
    <w:unhideWhenUsed/>
    <w:rsid w:val="001B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456"/>
    <w:rPr>
      <w:rFonts w:ascii="Segoe UI" w:hAnsi="Segoe UI" w:cs="Segoe UI"/>
      <w:sz w:val="18"/>
      <w:szCs w:val="18"/>
      <w:lang w:val="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58155">
      <w:bodyDiv w:val="1"/>
      <w:marLeft w:val="0"/>
      <w:marRight w:val="0"/>
      <w:marTop w:val="0"/>
      <w:marBottom w:val="0"/>
      <w:divBdr>
        <w:top w:val="none" w:sz="0" w:space="0" w:color="auto"/>
        <w:left w:val="none" w:sz="0" w:space="0" w:color="auto"/>
        <w:bottom w:val="none" w:sz="0" w:space="0" w:color="auto"/>
        <w:right w:val="none" w:sz="0" w:space="0" w:color="auto"/>
      </w:divBdr>
    </w:div>
    <w:div w:id="132705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Ioana</cp:lastModifiedBy>
  <cp:revision>1</cp:revision>
  <dcterms:created xsi:type="dcterms:W3CDTF">2021-07-29T08:40:00Z</dcterms:created>
  <dcterms:modified xsi:type="dcterms:W3CDTF">2021-08-10T05:28:00Z</dcterms:modified>
</cp:coreProperties>
</file>